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0.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11CB9" w14:textId="77777777" w:rsidR="00F422D3" w:rsidRDefault="00F422D3" w:rsidP="00022F72">
      <w:pPr>
        <w:pStyle w:val="Titul1"/>
      </w:pPr>
      <w:r w:rsidRPr="005D6794">
        <w:t>S</w:t>
      </w:r>
      <w:r w:rsidR="00022F72">
        <w:t>mlouva o dílo na zhotovení stavby</w:t>
      </w:r>
    </w:p>
    <w:p w14:paraId="6BF7CFFA" w14:textId="77777777" w:rsidR="00F422D3" w:rsidRDefault="00F422D3" w:rsidP="00BB1390">
      <w:pPr>
        <w:pStyle w:val="Titul2"/>
      </w:pPr>
      <w:r>
        <w:t xml:space="preserve">Název </w:t>
      </w:r>
      <w:r w:rsidRPr="00BB1390">
        <w:t>zakázky</w:t>
      </w:r>
      <w:r>
        <w:t xml:space="preserve">: </w:t>
      </w:r>
      <w:bookmarkStart w:id="0" w:name="_Hlk135125438"/>
      <w:r w:rsidRPr="00A4684E">
        <w:t>„</w:t>
      </w:r>
      <w:r w:rsidR="00A4684E" w:rsidRPr="00A4684E">
        <w:t>Přestavba propustku v km 159,434 trati Stará Paka – Liberec na podchod</w:t>
      </w:r>
      <w:r w:rsidRPr="00A4684E">
        <w:t>“</w:t>
      </w:r>
    </w:p>
    <w:bookmarkEnd w:id="0"/>
    <w:p w14:paraId="1CF2A3CE" w14:textId="77777777" w:rsidR="00F422D3" w:rsidRPr="000C2B01" w:rsidRDefault="00F422D3" w:rsidP="00B42F40">
      <w:pPr>
        <w:pStyle w:val="Nadpisbezsl1-2"/>
      </w:pPr>
      <w:r w:rsidRPr="000C2B01">
        <w:t>Smluvní strany:</w:t>
      </w:r>
    </w:p>
    <w:p w14:paraId="2382E496"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F8824A8" w14:textId="77777777" w:rsidR="00F422D3" w:rsidRDefault="00F422D3" w:rsidP="00B42F40">
      <w:pPr>
        <w:pStyle w:val="Textbezodsazen"/>
        <w:spacing w:after="0"/>
      </w:pPr>
      <w:r>
        <w:t xml:space="preserve">se sídlem: Dlážděná 1003/7, 110 00 Praha 1 - Nové Město </w:t>
      </w:r>
    </w:p>
    <w:p w14:paraId="54F33CE3" w14:textId="77777777" w:rsidR="00F422D3" w:rsidRDefault="00F422D3" w:rsidP="00B42F40">
      <w:pPr>
        <w:pStyle w:val="Textbezodsazen"/>
        <w:spacing w:after="0"/>
      </w:pPr>
      <w:r>
        <w:t>IČO: 70994234 DIČ: CZ70994234</w:t>
      </w:r>
    </w:p>
    <w:p w14:paraId="1273B40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CEF331" w14:textId="77777777" w:rsidR="00F422D3" w:rsidRDefault="00F422D3" w:rsidP="00B42F40">
      <w:pPr>
        <w:pStyle w:val="Textbezodsazen"/>
        <w:spacing w:after="0"/>
      </w:pPr>
      <w:r>
        <w:t>spisová značka A 48384</w:t>
      </w:r>
    </w:p>
    <w:p w14:paraId="4D549FE7" w14:textId="77777777" w:rsidR="00F422D3" w:rsidRPr="00A4684E" w:rsidRDefault="00F422D3" w:rsidP="00B42F40">
      <w:pPr>
        <w:pStyle w:val="Textbezodsazen"/>
        <w:spacing w:after="0"/>
      </w:pPr>
      <w:r w:rsidRPr="00A4684E">
        <w:t xml:space="preserve">zastoupena: Ing. Mojmírem Nejezchlebem, náměstkem GŘ pro modernizaci dráhy </w:t>
      </w:r>
    </w:p>
    <w:p w14:paraId="4287398F" w14:textId="77777777" w:rsidR="00F422D3" w:rsidRDefault="00F422D3" w:rsidP="00B42F40">
      <w:pPr>
        <w:pStyle w:val="Textbezodsazen"/>
      </w:pPr>
      <w:r w:rsidRPr="00A4684E">
        <w:t>na základě Pověření č. 2372 ze dne 26. 2. 2018</w:t>
      </w:r>
    </w:p>
    <w:p w14:paraId="58B7F83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BA4AF2" w14:textId="77777777" w:rsidR="00F34AE6" w:rsidRDefault="00F34AE6" w:rsidP="00F34AE6">
      <w:pPr>
        <w:pStyle w:val="Textbezodsazen"/>
        <w:spacing w:after="0"/>
      </w:pPr>
      <w:r>
        <w:t>Správa železnic, státní organizace</w:t>
      </w:r>
    </w:p>
    <w:p w14:paraId="19D9EE26" w14:textId="77777777" w:rsidR="00F34AE6" w:rsidRDefault="00F34AE6" w:rsidP="00F34AE6">
      <w:pPr>
        <w:pStyle w:val="Textbezodsazen"/>
        <w:spacing w:after="0"/>
      </w:pPr>
      <w:r>
        <w:t>Stavební správa západ</w:t>
      </w:r>
    </w:p>
    <w:p w14:paraId="5891DF2D" w14:textId="77777777" w:rsidR="00F34AE6" w:rsidRDefault="00F34AE6" w:rsidP="00F34AE6">
      <w:pPr>
        <w:pStyle w:val="Textbezodsazen"/>
        <w:spacing w:after="0"/>
      </w:pPr>
      <w:r>
        <w:t>Ke Štvanici 656/3</w:t>
      </w:r>
    </w:p>
    <w:p w14:paraId="6F2BA41A" w14:textId="77777777" w:rsidR="00F34AE6" w:rsidRDefault="00F34AE6" w:rsidP="00F34AE6">
      <w:pPr>
        <w:pStyle w:val="Textbezodsazen"/>
        <w:spacing w:after="0"/>
      </w:pPr>
      <w:r>
        <w:t>186 00 Praha 8</w:t>
      </w:r>
    </w:p>
    <w:p w14:paraId="784362B7" w14:textId="77777777" w:rsidR="00F34AE6" w:rsidRDefault="00F34AE6" w:rsidP="00F34AE6">
      <w:pPr>
        <w:pStyle w:val="Textbezodsazen"/>
      </w:pPr>
      <w:r>
        <w:t xml:space="preserve"> </w:t>
      </w:r>
    </w:p>
    <w:p w14:paraId="4C2F0EA0" w14:textId="77777777" w:rsidR="00F422D3" w:rsidRDefault="00F422D3" w:rsidP="00B42F40">
      <w:pPr>
        <w:pStyle w:val="Textbezodsazen"/>
        <w:spacing w:after="0"/>
      </w:pPr>
      <w:r>
        <w:t>číslo smlouvy: "[</w:t>
      </w:r>
      <w:r w:rsidRPr="00F422D3">
        <w:rPr>
          <w:highlight w:val="green"/>
        </w:rPr>
        <w:t>VLOŽÍ OBJEDNATEL</w:t>
      </w:r>
      <w:r>
        <w:t xml:space="preserve">]" </w:t>
      </w:r>
    </w:p>
    <w:p w14:paraId="4450EB9D"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6F6BB78E" w14:textId="77777777" w:rsidR="00F422D3" w:rsidRDefault="00F422D3" w:rsidP="00B42F40">
      <w:pPr>
        <w:pStyle w:val="Textbezodsazen"/>
      </w:pPr>
      <w:r w:rsidRPr="00F34AE6">
        <w:t xml:space="preserve">ISPROFOND: </w:t>
      </w:r>
      <w:r w:rsidR="00F34AE6" w:rsidRPr="00F34AE6">
        <w:t>3273214901/5513520016</w:t>
      </w:r>
    </w:p>
    <w:p w14:paraId="126DB468" w14:textId="77777777" w:rsidR="00950198" w:rsidRDefault="00950198" w:rsidP="00950198">
      <w:pPr>
        <w:pStyle w:val="Textbezodsazen"/>
      </w:pPr>
      <w:r>
        <w:t>(</w:t>
      </w:r>
      <w:r w:rsidRPr="00B42F40">
        <w:t>dále</w:t>
      </w:r>
      <w:r>
        <w:t xml:space="preserve"> jen „</w:t>
      </w:r>
      <w:r w:rsidRPr="00F422D3">
        <w:rPr>
          <w:b/>
        </w:rPr>
        <w:t>Objednatel</w:t>
      </w:r>
      <w:r>
        <w:rPr>
          <w:b/>
        </w:rPr>
        <w:t xml:space="preserve"> č. 1</w:t>
      </w:r>
      <w:r>
        <w:t>“)</w:t>
      </w:r>
    </w:p>
    <w:p w14:paraId="15AEA9F7" w14:textId="77777777" w:rsidR="00950198" w:rsidRDefault="00950198" w:rsidP="00950198">
      <w:pPr>
        <w:pStyle w:val="Textbezodsazen"/>
        <w:spacing w:after="0"/>
      </w:pPr>
      <w:r>
        <w:t xml:space="preserve">a </w:t>
      </w:r>
    </w:p>
    <w:p w14:paraId="68BB1456" w14:textId="77777777" w:rsidR="00950198" w:rsidRDefault="00950198" w:rsidP="00950198">
      <w:pPr>
        <w:pStyle w:val="Textbezodsazen"/>
        <w:spacing w:after="0"/>
      </w:pPr>
    </w:p>
    <w:p w14:paraId="6C081C81" w14:textId="77777777" w:rsidR="00950198" w:rsidRPr="00950198" w:rsidRDefault="00950198" w:rsidP="00950198">
      <w:pPr>
        <w:pStyle w:val="Textbezodsazen"/>
        <w:spacing w:after="0"/>
        <w:rPr>
          <w:b/>
        </w:rPr>
      </w:pPr>
      <w:r w:rsidRPr="00950198">
        <w:rPr>
          <w:b/>
        </w:rPr>
        <w:t>STATUTÁRNÍ MĚSTO LIBEREC</w:t>
      </w:r>
    </w:p>
    <w:p w14:paraId="0E3A64F9" w14:textId="77777777" w:rsidR="00950198" w:rsidRDefault="00950198" w:rsidP="00950198">
      <w:pPr>
        <w:pStyle w:val="Textbezodsazen"/>
        <w:spacing w:after="0"/>
      </w:pPr>
      <w:r>
        <w:t xml:space="preserve">se sídlem: nám. Dr. E. Beneše 1, 460 59 Liberec 1 </w:t>
      </w:r>
    </w:p>
    <w:p w14:paraId="71404B58" w14:textId="77777777" w:rsidR="00950198" w:rsidRDefault="00950198" w:rsidP="00950198">
      <w:pPr>
        <w:pStyle w:val="Textbezodsazen"/>
        <w:spacing w:after="0"/>
      </w:pPr>
      <w:r>
        <w:t xml:space="preserve">IČO: 00262978 DIČ: </w:t>
      </w:r>
      <w:r w:rsidRPr="00950198">
        <w:t>CZ00262978</w:t>
      </w:r>
    </w:p>
    <w:p w14:paraId="4A975339" w14:textId="77777777" w:rsidR="00950198" w:rsidRDefault="00950198" w:rsidP="00950198">
      <w:pPr>
        <w:pStyle w:val="Textbezodsazen"/>
        <w:spacing w:after="0"/>
      </w:pPr>
      <w:r>
        <w:t xml:space="preserve">zastoupené: Ing. Jaroslavem Zámečníkem, CSc. - primátorem města  </w:t>
      </w:r>
    </w:p>
    <w:p w14:paraId="2A608D0C" w14:textId="77777777" w:rsidR="00950198" w:rsidRDefault="00950198" w:rsidP="00B42F40">
      <w:pPr>
        <w:pStyle w:val="Textbezodsazen"/>
      </w:pPr>
    </w:p>
    <w:p w14:paraId="550FC8F2" w14:textId="77777777" w:rsidR="00A1503C" w:rsidRDefault="00A1503C" w:rsidP="00A1503C">
      <w:pPr>
        <w:pStyle w:val="Textbezodsazen"/>
        <w:spacing w:after="0"/>
      </w:pPr>
      <w:r>
        <w:t>číslo smlouvy: "[</w:t>
      </w:r>
      <w:r w:rsidRPr="00F422D3">
        <w:rPr>
          <w:highlight w:val="green"/>
        </w:rPr>
        <w:t>VLOŽÍ OBJEDNATEL</w:t>
      </w:r>
      <w:r>
        <w:t xml:space="preserve">]" </w:t>
      </w:r>
    </w:p>
    <w:p w14:paraId="599CBF9C" w14:textId="77777777" w:rsidR="00A1503C" w:rsidRDefault="00A1503C" w:rsidP="00B42F40">
      <w:pPr>
        <w:pStyle w:val="Textbezodsazen"/>
      </w:pPr>
    </w:p>
    <w:p w14:paraId="6D6F9963" w14:textId="77777777" w:rsidR="00950198" w:rsidRDefault="00950198" w:rsidP="00950198">
      <w:pPr>
        <w:pStyle w:val="Textbezodsazen"/>
      </w:pPr>
      <w:r>
        <w:t>(</w:t>
      </w:r>
      <w:r w:rsidRPr="00B42F40">
        <w:t>dále</w:t>
      </w:r>
      <w:r>
        <w:t xml:space="preserve"> jen „</w:t>
      </w:r>
      <w:r w:rsidRPr="00F422D3">
        <w:rPr>
          <w:b/>
        </w:rPr>
        <w:t>Objednatel</w:t>
      </w:r>
      <w:r>
        <w:rPr>
          <w:b/>
        </w:rPr>
        <w:t xml:space="preserve"> č. 2</w:t>
      </w:r>
      <w:r>
        <w:t>“)</w:t>
      </w:r>
    </w:p>
    <w:p w14:paraId="6D5C635F" w14:textId="77777777" w:rsidR="00950198" w:rsidRDefault="00950198" w:rsidP="00B42F40">
      <w:pPr>
        <w:pStyle w:val="Textbezodsazen"/>
      </w:pPr>
    </w:p>
    <w:p w14:paraId="0C5D2FD2" w14:textId="77777777" w:rsidR="00950198" w:rsidRPr="000C44E6" w:rsidRDefault="00950198" w:rsidP="00950198">
      <w:pPr>
        <w:spacing w:after="120" w:line="264" w:lineRule="auto"/>
        <w:jc w:val="both"/>
        <w:rPr>
          <w:rFonts w:asciiTheme="minorHAnsi" w:hAnsiTheme="minorHAnsi"/>
          <w:sz w:val="18"/>
          <w:szCs w:val="18"/>
        </w:rPr>
      </w:pPr>
      <w:r w:rsidRPr="000C44E6">
        <w:rPr>
          <w:rFonts w:asciiTheme="minorHAnsi" w:hAnsiTheme="minorHAnsi"/>
          <w:sz w:val="18"/>
          <w:szCs w:val="18"/>
        </w:rPr>
        <w:t>(</w:t>
      </w:r>
      <w:r w:rsidRPr="000C44E6">
        <w:rPr>
          <w:rFonts w:asciiTheme="minorHAnsi" w:hAnsiTheme="minorHAnsi"/>
          <w:b/>
          <w:sz w:val="18"/>
          <w:szCs w:val="18"/>
        </w:rPr>
        <w:t>„Objednatel č. 1“</w:t>
      </w:r>
      <w:r w:rsidRPr="000C44E6">
        <w:rPr>
          <w:rFonts w:asciiTheme="minorHAnsi" w:hAnsiTheme="minorHAnsi"/>
          <w:sz w:val="18"/>
          <w:szCs w:val="18"/>
        </w:rPr>
        <w:t xml:space="preserve"> a </w:t>
      </w:r>
      <w:r w:rsidRPr="000C44E6">
        <w:rPr>
          <w:rFonts w:asciiTheme="minorHAnsi" w:hAnsiTheme="minorHAnsi"/>
          <w:b/>
          <w:sz w:val="18"/>
          <w:szCs w:val="18"/>
        </w:rPr>
        <w:t>„Objednatel č. 2“</w:t>
      </w:r>
      <w:r w:rsidRPr="000C44E6">
        <w:rPr>
          <w:rFonts w:asciiTheme="minorHAnsi" w:hAnsiTheme="minorHAnsi"/>
          <w:sz w:val="18"/>
          <w:szCs w:val="18"/>
        </w:rPr>
        <w:t xml:space="preserve"> dále společně jako </w:t>
      </w:r>
      <w:r w:rsidRPr="000C44E6">
        <w:rPr>
          <w:rFonts w:asciiTheme="minorHAnsi" w:hAnsiTheme="minorHAnsi"/>
          <w:b/>
          <w:sz w:val="18"/>
          <w:szCs w:val="18"/>
        </w:rPr>
        <w:t>Objednatel</w:t>
      </w:r>
      <w:r w:rsidRPr="000C44E6">
        <w:rPr>
          <w:rFonts w:asciiTheme="minorHAnsi" w:hAnsiTheme="minorHAnsi"/>
          <w:sz w:val="18"/>
          <w:szCs w:val="18"/>
        </w:rPr>
        <w:t>)</w:t>
      </w:r>
    </w:p>
    <w:p w14:paraId="6E004BF3" w14:textId="77777777" w:rsidR="00950198" w:rsidRDefault="00950198" w:rsidP="00B42F40">
      <w:pPr>
        <w:pStyle w:val="Textbezodsazen"/>
      </w:pPr>
    </w:p>
    <w:p w14:paraId="1C6EA01E" w14:textId="77777777" w:rsidR="00B42F40" w:rsidRDefault="00B42F40" w:rsidP="00B42F40">
      <w:pPr>
        <w:pStyle w:val="Textbezodsazen"/>
      </w:pPr>
    </w:p>
    <w:p w14:paraId="5B0155AB" w14:textId="77777777" w:rsidR="00F422D3" w:rsidRDefault="00F422D3" w:rsidP="00B42F40">
      <w:pPr>
        <w:pStyle w:val="Textbezodsazen"/>
      </w:pPr>
      <w:r w:rsidRPr="00B42F40">
        <w:lastRenderedPageBreak/>
        <w:t>a</w:t>
      </w:r>
    </w:p>
    <w:p w14:paraId="5D4078DB" w14:textId="77777777" w:rsidR="00CC6517" w:rsidRPr="00B42F40" w:rsidRDefault="00CC6517" w:rsidP="00B42F40">
      <w:pPr>
        <w:pStyle w:val="Textbezodsazen"/>
      </w:pPr>
    </w:p>
    <w:p w14:paraId="0D694D7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CCA06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32335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4E737C3"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15531A6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02947E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AB811E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293B27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32807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777D530" w14:textId="77777777" w:rsidR="00F422D3" w:rsidRPr="00B42F40" w:rsidRDefault="00F422D3" w:rsidP="00B42F40">
      <w:pPr>
        <w:pStyle w:val="Textbezodsazen"/>
      </w:pPr>
      <w:r w:rsidRPr="00B42F40">
        <w:t>(dále jen „</w:t>
      </w:r>
      <w:r w:rsidRPr="00B42F40">
        <w:rPr>
          <w:rStyle w:val="Tun"/>
        </w:rPr>
        <w:t>Zhotovitel</w:t>
      </w:r>
      <w:r w:rsidRPr="00B42F40">
        <w:t>“)</w:t>
      </w:r>
    </w:p>
    <w:p w14:paraId="3B3A587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861D39B"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BFFC87C" w14:textId="77777777" w:rsidR="00DF7604" w:rsidRPr="00BB1390" w:rsidRDefault="00DF7604" w:rsidP="00BB1390">
      <w:pPr>
        <w:pStyle w:val="Textbezodsazen"/>
      </w:pPr>
      <w:r w:rsidRPr="00BB1390">
        <w:br w:type="page"/>
      </w:r>
    </w:p>
    <w:p w14:paraId="4EBB1B75"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B192C3F" w14:textId="77777777" w:rsidR="007D26F9" w:rsidRPr="00BC5BDD" w:rsidRDefault="007D26F9" w:rsidP="00BC5BDD">
      <w:pPr>
        <w:pStyle w:val="Nadpis1-1"/>
      </w:pPr>
      <w:r w:rsidRPr="00BC5BDD">
        <w:t>ÚVODNÍ USTANOVENÍ</w:t>
      </w:r>
    </w:p>
    <w:p w14:paraId="0FC35770" w14:textId="77777777" w:rsidR="00FE30B6" w:rsidRPr="00755EE3" w:rsidRDefault="00FE30B6" w:rsidP="00696D4A">
      <w:pPr>
        <w:pStyle w:val="Text1-1"/>
      </w:pPr>
      <w:r w:rsidRPr="00755EE3">
        <w:t>Objednatel č.</w:t>
      </w:r>
      <w:r w:rsidR="00397BE6">
        <w:t xml:space="preserve"> </w:t>
      </w:r>
      <w:r w:rsidRPr="00755EE3">
        <w:t>1 a Objednatel č.</w:t>
      </w:r>
      <w:r w:rsidR="00397BE6">
        <w:t xml:space="preserve"> </w:t>
      </w:r>
      <w:r w:rsidRPr="00755EE3">
        <w:t>2 uzavřeli dne</w:t>
      </w:r>
      <w:r w:rsidR="00696D4A">
        <w:t xml:space="preserve"> 21.10.2020 Memorandum o partnerství a spolupráci při přípravě a realizaci investičního záměru a dále uzavřeli dne</w:t>
      </w:r>
      <w:r w:rsidRPr="00755EE3">
        <w:t xml:space="preserve"> 29.09.2022 Smlouvu o společném zadávání</w:t>
      </w:r>
      <w:r w:rsidR="00A1503C">
        <w:t xml:space="preserve"> a </w:t>
      </w:r>
      <w:r w:rsidR="00311CBB">
        <w:t xml:space="preserve">dne 26.06.2023 </w:t>
      </w:r>
      <w:r w:rsidR="00A1503C">
        <w:t>její dodatek</w:t>
      </w:r>
      <w:r w:rsidR="00696D4A">
        <w:t>.</w:t>
      </w:r>
      <w:r w:rsidRPr="00755EE3">
        <w:t xml:space="preserve"> </w:t>
      </w:r>
      <w:r w:rsidR="00696D4A">
        <w:t>Tyto uzavřené smlouvy</w:t>
      </w:r>
      <w:r w:rsidRPr="00755EE3">
        <w:t xml:space="preserve"> upravuj</w:t>
      </w:r>
      <w:r w:rsidR="00696D4A">
        <w:t>í</w:t>
      </w:r>
      <w:r w:rsidRPr="00755EE3">
        <w:t xml:space="preserve"> jejich vzájemná práva a povinnosti související se zadávacím řízením na zhotovení stavby </w:t>
      </w:r>
      <w:r w:rsidRPr="00FE30B6">
        <w:t>„Přestavba propustku v km 159,434 trati Stará Paka – Liberec na podchod“.</w:t>
      </w:r>
    </w:p>
    <w:p w14:paraId="53FE228D" w14:textId="77777777" w:rsidR="00FE30B6" w:rsidRDefault="00FE30B6" w:rsidP="00FE30B6">
      <w:pPr>
        <w:pStyle w:val="Text1-1"/>
      </w:pPr>
      <w:r w:rsidRPr="009F0070">
        <w:t>Objednatel</w:t>
      </w:r>
      <w:r>
        <w:t xml:space="preserve"> č.</w:t>
      </w:r>
      <w:r w:rsidR="00397BE6">
        <w:t xml:space="preserve"> </w:t>
      </w:r>
      <w:r>
        <w:t>1</w:t>
      </w:r>
      <w:r w:rsidRPr="009F0070">
        <w:t xml:space="preserve">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57806445" w14:textId="77777777" w:rsidR="00FE30B6" w:rsidRPr="00755EE3" w:rsidRDefault="00FE30B6" w:rsidP="00FE30B6">
      <w:pPr>
        <w:pStyle w:val="Text1-1"/>
      </w:pPr>
      <w:r>
        <w:t>Objednatel č.</w:t>
      </w:r>
      <w:r w:rsidR="00397BE6">
        <w:t xml:space="preserve"> </w:t>
      </w:r>
      <w:r>
        <w:t>2 prohlašuje, ž</w:t>
      </w:r>
      <w:r w:rsidR="005C5965">
        <w:t>e</w:t>
      </w:r>
      <w:r w:rsidR="00072FF4">
        <w:t xml:space="preserve"> je územním samosprávným celkem, veřejným zadavatelem a</w:t>
      </w:r>
      <w:r w:rsidR="005C5965">
        <w:t xml:space="preserve"> </w:t>
      </w:r>
      <w:r>
        <w:t>splňuje veškeré podmínky a požadavky v této Smlouvě stanové a je oprávněn tuto Smlouvu uzavřít a řádně plnit povinnosti v ní obsažené.</w:t>
      </w:r>
    </w:p>
    <w:p w14:paraId="73939E3A"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12A1E3F"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7D6FE13"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1DDDF8AC"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7998E49"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8F48261" w14:textId="77777777" w:rsidR="007D26F9" w:rsidRDefault="007D26F9" w:rsidP="00936125">
      <w:pPr>
        <w:pStyle w:val="Odrka1-1"/>
      </w:pPr>
      <w:r>
        <w:t>daňový doklad,</w:t>
      </w:r>
    </w:p>
    <w:p w14:paraId="273A8062" w14:textId="77777777" w:rsidR="007D26F9" w:rsidRDefault="007D26F9" w:rsidP="00936125">
      <w:pPr>
        <w:pStyle w:val="Odrka1-1"/>
      </w:pPr>
      <w:r>
        <w:t>soupis zjišťovacích protokolů,</w:t>
      </w:r>
    </w:p>
    <w:p w14:paraId="0A5BEB79" w14:textId="77777777" w:rsidR="007D26F9" w:rsidRDefault="007D26F9" w:rsidP="00936125">
      <w:pPr>
        <w:pStyle w:val="Odrka1-1"/>
      </w:pPr>
      <w:r>
        <w:t>zjišťovací protokoly.</w:t>
      </w:r>
    </w:p>
    <w:p w14:paraId="03653975" w14:textId="77777777" w:rsidR="007D26F9" w:rsidRPr="00BC5BDD" w:rsidRDefault="007D26F9" w:rsidP="00BC5BDD">
      <w:pPr>
        <w:pStyle w:val="Nadpis1-1"/>
      </w:pPr>
      <w:r w:rsidRPr="00BC5BDD">
        <w:t>ÚČEL SMLOUVY</w:t>
      </w:r>
    </w:p>
    <w:p w14:paraId="5D59EF54" w14:textId="4D393A96" w:rsidR="007D26F9" w:rsidRDefault="007D26F9" w:rsidP="00BC5BDD">
      <w:pPr>
        <w:pStyle w:val="Text1-1"/>
      </w:pPr>
      <w:r>
        <w:t xml:space="preserve">Objednatel oznámil uveřejněním </w:t>
      </w:r>
      <w:r w:rsidR="00D053E9">
        <w:t>oznámení o zahájení zadávacího řízení ve Věstníku veřejných zakázek dne</w:t>
      </w:r>
      <w:r w:rsidR="000C7090">
        <w:t xml:space="preserve"> 31. 08. 2023</w:t>
      </w:r>
      <w:r>
        <w:t xml:space="preserve"> pod evidenčním číslem </w:t>
      </w:r>
      <w:r w:rsidR="000C7090" w:rsidRPr="000C7090">
        <w:rPr>
          <w:b/>
        </w:rPr>
        <w:t>Z2023-038974</w:t>
      </w:r>
      <w:r w:rsidR="00424049">
        <w:t xml:space="preserve"> </w:t>
      </w:r>
      <w:r>
        <w:t xml:space="preserve">svůj úmysl zadat </w:t>
      </w:r>
      <w:r w:rsidR="00D053E9">
        <w:t xml:space="preserve">v otevřeném řízení </w:t>
      </w:r>
      <w:r>
        <w:t>veřejnou zakázku</w:t>
      </w:r>
      <w:r w:rsidR="00A349C6">
        <w:t xml:space="preserve"> s </w:t>
      </w:r>
      <w:r>
        <w:t xml:space="preserve">názvem </w:t>
      </w:r>
      <w:r w:rsidRPr="00A4684E">
        <w:t>„</w:t>
      </w:r>
      <w:r w:rsidR="00A4684E" w:rsidRPr="00A4684E">
        <w:rPr>
          <w:rStyle w:val="Tun"/>
        </w:rPr>
        <w:t>Přestavba propustku v km 159,434 trati Stará Paka – Liberec na podchod</w:t>
      </w:r>
      <w:r w:rsidRPr="00A4684E">
        <w:t>“</w:t>
      </w:r>
      <w:r>
        <w:t xml:space="preserve"> (dále jen „</w:t>
      </w:r>
      <w:r w:rsidRPr="007D26F9">
        <w:rPr>
          <w:rStyle w:val="Tun"/>
        </w:rPr>
        <w:t>Veřejná zakázka</w:t>
      </w:r>
      <w:r>
        <w:t xml:space="preserve">“). Na základě tohoto </w:t>
      </w:r>
      <w:r w:rsidR="00C36308">
        <w:t xml:space="preserve">zadávacího </w:t>
      </w:r>
      <w:r>
        <w:t xml:space="preserve">řízení byla pro plnění Veřejné zakázky vybrána jako nejvhodnější nabídka Zhotovitele. </w:t>
      </w:r>
    </w:p>
    <w:p w14:paraId="5E3F61B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093F75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785240C"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9C4868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2368A170" w14:textId="70E1CCE5" w:rsidR="007D26F9" w:rsidRDefault="007D26F9" w:rsidP="00BC5BDD">
      <w:pPr>
        <w:pStyle w:val="Text1-2"/>
      </w:pPr>
      <w:r>
        <w:t>Zhotovitel je vázán svou Nabídkou předloženou Objednateli</w:t>
      </w:r>
      <w:r w:rsidR="00A349C6">
        <w:t xml:space="preserve"> v </w:t>
      </w:r>
      <w:r>
        <w:t xml:space="preserve">rámci </w:t>
      </w:r>
      <w:r w:rsidR="00C36308">
        <w:t xml:space="preserve">zadávacího </w:t>
      </w:r>
      <w:r>
        <w:t>řízení na zadání Veřejné zakázky, která se pro úpravu vzájemných vztahů vyplývajících</w:t>
      </w:r>
      <w:r w:rsidR="00A349C6">
        <w:t xml:space="preserve"> z </w:t>
      </w:r>
      <w:r>
        <w:t>této Smlouvy použije subsidiárně.</w:t>
      </w:r>
    </w:p>
    <w:p w14:paraId="0005FD5D" w14:textId="77777777" w:rsidR="007D26F9" w:rsidRPr="00BC5BDD" w:rsidRDefault="007D26F9" w:rsidP="00BC5BDD">
      <w:pPr>
        <w:pStyle w:val="Nadpis1-1"/>
      </w:pPr>
      <w:r w:rsidRPr="00BC5BDD">
        <w:t xml:space="preserve">PŘEDMĚT, CENA A HARMONOGRAM POSTUPU PRACÍ SMLOUVY </w:t>
      </w:r>
    </w:p>
    <w:p w14:paraId="00D58AB1"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B365ABB"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F43826F"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BEF919A"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20B17A0B"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3A3BB35" w14:textId="77777777" w:rsidR="007D26F9" w:rsidRDefault="007D26F9" w:rsidP="00BC5BDD">
      <w:pPr>
        <w:pStyle w:val="Textbezslovn"/>
      </w:pPr>
      <w:r w:rsidRPr="00BC5BDD">
        <w:t>Rekapitulace</w:t>
      </w:r>
      <w:r>
        <w:t xml:space="preserve"> Ceny Díla dle stavebních objektů (SO</w:t>
      </w:r>
      <w:r w:rsidRPr="00E41F38">
        <w:t>)</w:t>
      </w:r>
      <w:r w:rsidR="00A349C6" w:rsidRPr="00E41F38">
        <w:t xml:space="preserve"> a </w:t>
      </w:r>
      <w:r w:rsidRPr="00E41F38">
        <w:t>provozních souborů (PS)</w:t>
      </w:r>
      <w:r>
        <w:t xml:space="preserve"> je uvedena</w:t>
      </w:r>
      <w:r w:rsidR="00A349C6">
        <w:t xml:space="preserve"> v </w:t>
      </w:r>
      <w:r>
        <w:t>Příloze č. 4 této Smlouvy.</w:t>
      </w:r>
    </w:p>
    <w:p w14:paraId="4B51B778" w14:textId="77777777" w:rsidR="005C5965" w:rsidRDefault="005C5965" w:rsidP="00BC5BDD">
      <w:pPr>
        <w:pStyle w:val="Textbezslovn"/>
      </w:pPr>
      <w:r>
        <w:t>V Příloze č. 5 této Smlouvy</w:t>
      </w:r>
      <w:r w:rsidR="00755EE3">
        <w:t xml:space="preserve"> je</w:t>
      </w:r>
      <w:r>
        <w:t xml:space="preserve"> </w:t>
      </w:r>
      <w:r w:rsidR="00696D4A">
        <w:t xml:space="preserve">uveden </w:t>
      </w:r>
      <w:r w:rsidR="00755EE3" w:rsidRPr="00755EE3">
        <w:t xml:space="preserve">Přehled rozdělení </w:t>
      </w:r>
      <w:r w:rsidR="000636E8">
        <w:t>stavebních objektů (SO) a provozních souborů (PS)</w:t>
      </w:r>
      <w:r w:rsidR="000636E8" w:rsidRPr="00755EE3">
        <w:t xml:space="preserve"> </w:t>
      </w:r>
      <w:r w:rsidR="00755EE3" w:rsidRPr="00755EE3">
        <w:t>mezi Objednatele č.</w:t>
      </w:r>
      <w:r w:rsidR="00755EE3">
        <w:t xml:space="preserve"> </w:t>
      </w:r>
      <w:r w:rsidR="00755EE3" w:rsidRPr="00755EE3">
        <w:t>1 a Objednatele č.</w:t>
      </w:r>
      <w:r w:rsidR="00755EE3">
        <w:t xml:space="preserve"> </w:t>
      </w:r>
      <w:r w:rsidR="00755EE3" w:rsidRPr="00755EE3">
        <w:t>2</w:t>
      </w:r>
      <w:r w:rsidR="00755EE3">
        <w:t xml:space="preserve">, ve které je uvedeno rozdělení jednotlivých SO a PS </w:t>
      </w:r>
      <w:r w:rsidR="00696D4A">
        <w:t>a ze které vyplývá, jaké SO a PS</w:t>
      </w:r>
      <w:r w:rsidR="00755EE3">
        <w:t xml:space="preserve"> bude hradit </w:t>
      </w:r>
      <w:r w:rsidR="00696D4A">
        <w:t xml:space="preserve">Zhotoviteli </w:t>
      </w:r>
      <w:r w:rsidR="00755EE3">
        <w:t xml:space="preserve">Objednatel č. 1 a </w:t>
      </w:r>
      <w:r w:rsidR="00696D4A">
        <w:t xml:space="preserve">jaké SO a PS bude hradit Zhotoviteli </w:t>
      </w:r>
      <w:r w:rsidR="00755EE3">
        <w:t>Objednatel č. 2.</w:t>
      </w:r>
    </w:p>
    <w:p w14:paraId="18F860EB" w14:textId="77777777" w:rsidR="00E2245C" w:rsidRPr="000B17CA" w:rsidRDefault="00E2245C" w:rsidP="00E2245C">
      <w:pPr>
        <w:pStyle w:val="Text1-1"/>
        <w:numPr>
          <w:ilvl w:val="0"/>
          <w:numId w:val="0"/>
        </w:numPr>
        <w:ind w:left="737"/>
      </w:pPr>
      <w:r w:rsidRPr="000B17CA">
        <w:t>Daňové doklady</w:t>
      </w:r>
      <w:r w:rsidR="00696D4A">
        <w:t xml:space="preserve"> týkající se SO a PS</w:t>
      </w:r>
      <w:r w:rsidR="008750FF">
        <w:t>, které bude hradit</w:t>
      </w:r>
      <w:r w:rsidR="00696D4A">
        <w:t xml:space="preserve"> Objednatel č. 1</w:t>
      </w:r>
      <w:r w:rsidR="00397BE6">
        <w:t>,</w:t>
      </w:r>
      <w:r w:rsidRPr="000B17CA">
        <w:t xml:space="preserve"> bude Zhotovitel doručovat Objednateli</w:t>
      </w:r>
      <w:r w:rsidR="005C5965">
        <w:t xml:space="preserve"> č.</w:t>
      </w:r>
      <w:r w:rsidR="00755EE3">
        <w:t xml:space="preserve"> </w:t>
      </w:r>
      <w:r w:rsidR="005C5965">
        <w:t>1</w:t>
      </w:r>
      <w:r w:rsidRPr="000B17CA">
        <w:t xml:space="preserve"> některým (jedním) z níže uvedených způsobů:</w:t>
      </w:r>
    </w:p>
    <w:p w14:paraId="0BAAE78C"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3681A6F9"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26EF7261" w14:textId="77777777" w:rsidR="00E2245C"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4B03B77F" w14:textId="77777777" w:rsidR="005C5965" w:rsidRDefault="005C5965" w:rsidP="005C5965">
      <w:pPr>
        <w:pStyle w:val="Odstavec1-1a"/>
        <w:numPr>
          <w:ilvl w:val="0"/>
          <w:numId w:val="0"/>
        </w:numPr>
        <w:ind w:left="737"/>
      </w:pPr>
    </w:p>
    <w:p w14:paraId="68A36F2E" w14:textId="77777777" w:rsidR="005C5965" w:rsidRPr="000B17CA" w:rsidRDefault="005C5965" w:rsidP="00755EE3">
      <w:pPr>
        <w:pStyle w:val="Odstavec1-1a"/>
        <w:numPr>
          <w:ilvl w:val="0"/>
          <w:numId w:val="0"/>
        </w:numPr>
        <w:ind w:left="737"/>
      </w:pPr>
      <w:r w:rsidRPr="000B17CA">
        <w:t>Daňové doklady</w:t>
      </w:r>
      <w:r w:rsidR="00696D4A">
        <w:t xml:space="preserve"> týkající se SO a PS</w:t>
      </w:r>
      <w:r w:rsidR="008750FF">
        <w:t>, které bude hradit</w:t>
      </w:r>
      <w:r w:rsidR="00696D4A">
        <w:t xml:space="preserve"> Objednatel č. 2</w:t>
      </w:r>
      <w:r w:rsidR="00397BE6">
        <w:t>,</w:t>
      </w:r>
      <w:r w:rsidRPr="000B17CA">
        <w:t xml:space="preserve"> bude Zhotovitel doručovat Objednateli</w:t>
      </w:r>
      <w:r>
        <w:t xml:space="preserve"> č. 2</w:t>
      </w:r>
      <w:r w:rsidRPr="000B17CA">
        <w:t xml:space="preserve"> některým (jedním) z níže uvedených způsobů:</w:t>
      </w:r>
    </w:p>
    <w:p w14:paraId="60ED3510" w14:textId="77777777" w:rsidR="005C5965" w:rsidRDefault="005C5965" w:rsidP="003A04B3">
      <w:pPr>
        <w:pStyle w:val="Odstavec1-1a"/>
        <w:numPr>
          <w:ilvl w:val="0"/>
          <w:numId w:val="18"/>
        </w:numPr>
      </w:pPr>
      <w:r w:rsidRPr="000B17CA">
        <w:t>v elektronické podobě na e-mailovou adresu</w:t>
      </w:r>
      <w:r w:rsidRPr="009F0070">
        <w:t xml:space="preserve">: </w:t>
      </w:r>
      <w:hyperlink r:id="rId13" w:history="1">
        <w:r w:rsidR="00397BE6" w:rsidRPr="003D28F6">
          <w:rPr>
            <w:rStyle w:val="Hypertextovodkaz"/>
            <w:b/>
          </w:rPr>
          <w:t>posta@magistrat.liberec.cz</w:t>
        </w:r>
      </w:hyperlink>
      <w:r>
        <w:t>, neb</w:t>
      </w:r>
      <w:r w:rsidR="0060634C">
        <w:t>o</w:t>
      </w:r>
    </w:p>
    <w:p w14:paraId="0719A299" w14:textId="77777777" w:rsidR="005C5965" w:rsidRPr="009F0070" w:rsidRDefault="005C5965" w:rsidP="00755EE3">
      <w:pPr>
        <w:pStyle w:val="Odstavec1-1a"/>
        <w:numPr>
          <w:ilvl w:val="0"/>
          <w:numId w:val="18"/>
        </w:numPr>
      </w:pPr>
      <w:r w:rsidRPr="009F0070">
        <w:t>datovou zprávou na identifikátor datové schránky:</w:t>
      </w:r>
      <w:r w:rsidR="00397BE6" w:rsidRPr="00397BE6">
        <w:t xml:space="preserve"> </w:t>
      </w:r>
      <w:r w:rsidR="00397BE6" w:rsidRPr="003D28F6">
        <w:rPr>
          <w:b/>
        </w:rPr>
        <w:t>7c6by6u</w:t>
      </w:r>
      <w:r w:rsidRPr="009F0070">
        <w:t>, nebo</w:t>
      </w:r>
    </w:p>
    <w:p w14:paraId="7D7F7DC0" w14:textId="77777777" w:rsidR="005C5965" w:rsidRDefault="005C5965" w:rsidP="005C5965">
      <w:pPr>
        <w:pStyle w:val="Odstavec1-1a"/>
      </w:pPr>
      <w:r w:rsidRPr="009F0070">
        <w:t xml:space="preserve">v listinné podobě na adresu </w:t>
      </w:r>
      <w:r w:rsidR="00397BE6" w:rsidRPr="00397BE6">
        <w:t xml:space="preserve"> </w:t>
      </w:r>
      <w:r w:rsidR="00397BE6">
        <w:rPr>
          <w:b/>
        </w:rPr>
        <w:t xml:space="preserve">statutární město Liberec, </w:t>
      </w:r>
      <w:r w:rsidR="00397BE6" w:rsidRPr="003D28F6">
        <w:rPr>
          <w:b/>
        </w:rPr>
        <w:t>nám. Dr. E. Beneše 1/1, 460 59 Liberec 1</w:t>
      </w:r>
      <w:r w:rsidR="00397BE6" w:rsidRPr="003D28F6">
        <w:t>.</w:t>
      </w:r>
    </w:p>
    <w:p w14:paraId="1F083B78" w14:textId="77777777" w:rsidR="005C5965" w:rsidRPr="000B17CA" w:rsidRDefault="005C5965" w:rsidP="00755EE3">
      <w:pPr>
        <w:pStyle w:val="Odstavec1-1a"/>
        <w:numPr>
          <w:ilvl w:val="0"/>
          <w:numId w:val="0"/>
        </w:numPr>
        <w:ind w:left="1077" w:hanging="340"/>
      </w:pPr>
    </w:p>
    <w:p w14:paraId="19DE22DE"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9EC61EE" w14:textId="77777777" w:rsidR="007D26F9" w:rsidRDefault="007D26F9" w:rsidP="00BC5BDD">
      <w:pPr>
        <w:pStyle w:val="Text1-1"/>
      </w:pPr>
      <w:r>
        <w:t>Objednatel</w:t>
      </w:r>
      <w:r w:rsidR="00A25B58">
        <w:t xml:space="preserve"> č.</w:t>
      </w:r>
      <w:r>
        <w:t xml:space="preserve"> </w:t>
      </w:r>
      <w:r w:rsidR="00A1503C">
        <w:t xml:space="preserve">1 </w:t>
      </w:r>
      <w:r>
        <w:t>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 xml:space="preserve">nichž je </w:t>
      </w:r>
      <w:r>
        <w:lastRenderedPageBreak/>
        <w:t>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C75EC01" w14:textId="46F414F8" w:rsidR="00A1503C" w:rsidRDefault="00A1503C" w:rsidP="00BC5BDD">
      <w:pPr>
        <w:pStyle w:val="Text1-1"/>
      </w:pPr>
      <w:r>
        <w:t xml:space="preserve">Objednatel </w:t>
      </w:r>
      <w:r w:rsidR="001E6E41">
        <w:t xml:space="preserve">č. </w:t>
      </w:r>
      <w:r>
        <w:t xml:space="preserve">2 prohlašuje, že </w:t>
      </w:r>
      <w:r w:rsidR="000455AC">
        <w:t>není</w:t>
      </w:r>
      <w:r>
        <w:t xml:space="preserve"> ve vztahu k přijatým plněním v rozsahu </w:t>
      </w:r>
      <w:r w:rsidR="00A25B58">
        <w:t>stavebních objektů (SO) a provozních souborů (PS) pro Objednatele č. 2 dle přílohy č. 5</w:t>
      </w:r>
      <w:r w:rsidR="001E6E41">
        <w:t xml:space="preserve"> této smlouvy</w:t>
      </w:r>
      <w:r w:rsidR="00A25B58">
        <w:t xml:space="preserve"> </w:t>
      </w:r>
      <w:r w:rsidR="000455AC">
        <w:t xml:space="preserve">osobou povinnou k dani dle ust. § 5 odst. 4 zákona o DPH. </w:t>
      </w:r>
    </w:p>
    <w:p w14:paraId="52EBEF01"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03CD0F4" w14:textId="4DD44D3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 xml:space="preserve">Příloze č. </w:t>
      </w:r>
      <w:r w:rsidR="00AF0EF0">
        <w:t>6</w:t>
      </w:r>
      <w:r>
        <w:t xml:space="preserve">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8290770" w14:textId="276D814D" w:rsidR="007D26F9" w:rsidRPr="007F10DB" w:rsidRDefault="007D26F9" w:rsidP="007F10DB">
      <w:pPr>
        <w:pStyle w:val="Textbezslovn"/>
        <w:rPr>
          <w:rStyle w:val="Tun"/>
        </w:rPr>
      </w:pPr>
      <w:r w:rsidRPr="008F7242">
        <w:rPr>
          <w:rStyle w:val="Tun"/>
        </w:rPr>
        <w:t xml:space="preserve">Zahájení stavebních prací: dnem předání Staveniště </w:t>
      </w:r>
      <w:r w:rsidR="00FF0B1F">
        <w:rPr>
          <w:rStyle w:val="Tun"/>
        </w:rPr>
        <w:t xml:space="preserve">do 30 dnů od </w:t>
      </w:r>
      <w:r w:rsidR="00D43620">
        <w:rPr>
          <w:rStyle w:val="Tun"/>
        </w:rPr>
        <w:t xml:space="preserve">doručení </w:t>
      </w:r>
      <w:r w:rsidR="00FF0B1F">
        <w:rPr>
          <w:rStyle w:val="Tun"/>
        </w:rPr>
        <w:t xml:space="preserve">výzvy </w:t>
      </w:r>
      <w:r w:rsidR="00D43620">
        <w:rPr>
          <w:rStyle w:val="Tun"/>
        </w:rPr>
        <w:t>Objednatele č. 1 Zhotoviteli</w:t>
      </w:r>
      <w:r w:rsidR="00FF0B1F">
        <w:rPr>
          <w:rStyle w:val="Tun"/>
        </w:rPr>
        <w:t xml:space="preserve"> (předpoklad únor 2024)</w:t>
      </w:r>
      <w:r w:rsidRPr="008F7242">
        <w:rPr>
          <w:rStyle w:val="Tun"/>
        </w:rPr>
        <w:t>.</w:t>
      </w:r>
      <w:r w:rsidR="00D43620">
        <w:rPr>
          <w:rStyle w:val="Tun"/>
        </w:rPr>
        <w:t xml:space="preserve"> </w:t>
      </w:r>
      <w:r w:rsidR="007F10DB">
        <w:t>Smluvní strany se dohodly, že druhá věta čl.</w:t>
      </w:r>
      <w:r w:rsidR="00D43620">
        <w:t> </w:t>
      </w:r>
      <w:r w:rsidR="007F10DB">
        <w:t xml:space="preserve">2.1.1 Přílohy č. 2 b) Smlouvy se neuplatní. </w:t>
      </w:r>
      <w:r w:rsidR="007F10DB" w:rsidRPr="007F10DB" w:rsidDel="007F10DB">
        <w:rPr>
          <w:rStyle w:val="Tun"/>
        </w:rPr>
        <w:t xml:space="preserve"> </w:t>
      </w:r>
    </w:p>
    <w:p w14:paraId="590F5BFB" w14:textId="7FA2655B" w:rsidR="007D26F9" w:rsidRPr="008F7242" w:rsidRDefault="007D26F9" w:rsidP="00BC5BDD">
      <w:pPr>
        <w:pStyle w:val="Textbezslovn"/>
        <w:rPr>
          <w:rStyle w:val="Tun"/>
        </w:rPr>
      </w:pPr>
      <w:r w:rsidRPr="008F7242">
        <w:rPr>
          <w:rStyle w:val="Tun"/>
        </w:rPr>
        <w:t xml:space="preserve">Celková lhůta pro dokončení Díla činí celkem </w:t>
      </w:r>
      <w:r w:rsidR="00A4684E" w:rsidRPr="00A10E7F">
        <w:rPr>
          <w:rStyle w:val="Tun"/>
        </w:rPr>
        <w:t>20</w:t>
      </w:r>
      <w:r w:rsidRPr="008F7242">
        <w:rPr>
          <w:rStyle w:val="Tun"/>
        </w:rPr>
        <w:t xml:space="preserve"> měsíců ode Dne zahájení stavebních prací (dokladem prokazujícím, že Zhotovitel dokončil celé Dílo, je Předávací protokol dle odst. 10.4 Obchodních podmínek).</w:t>
      </w:r>
    </w:p>
    <w:p w14:paraId="3D48959C" w14:textId="22598833" w:rsidR="007D26F9" w:rsidRDefault="007D26F9" w:rsidP="00BC5BDD">
      <w:pPr>
        <w:pStyle w:val="Textbezslovn"/>
      </w:pPr>
      <w:r>
        <w:t xml:space="preserve">Lhůta pro dokončení stavebních prací činí celkem </w:t>
      </w:r>
      <w:r w:rsidR="00A4684E" w:rsidRPr="00A10E7F">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4A04AF4" w14:textId="77777777" w:rsidR="007D26F9" w:rsidRDefault="007D26F9" w:rsidP="00BC5BDD">
      <w:pPr>
        <w:pStyle w:val="Textbezslovn"/>
      </w:pPr>
      <w:r w:rsidRPr="001D532E">
        <w:t>Předání posouzení interoperability, včetně zajištění všech souvisejících dokladů, podle ust. § 49b zákona 266/1994 Sb.</w:t>
      </w:r>
      <w:r w:rsidR="00AA02E2">
        <w:t>, o drahách,</w:t>
      </w:r>
      <w:r w:rsidRPr="001D532E">
        <w:t xml:space="preserve">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w:t>
      </w:r>
      <w:r w:rsidRPr="000636E8">
        <w:t xml:space="preserve">do </w:t>
      </w:r>
      <w:r w:rsidRPr="000636E8">
        <w:rPr>
          <w:rStyle w:val="Tun"/>
        </w:rPr>
        <w:t>6 měsíců</w:t>
      </w:r>
      <w:r w:rsidRPr="000636E8">
        <w:t xml:space="preserve"> ode</w:t>
      </w:r>
      <w:r>
        <w:t xml:space="preserve"> dne podpisu posledního Zápisu</w:t>
      </w:r>
      <w:r w:rsidR="00A349C6">
        <w:t xml:space="preserve"> o </w:t>
      </w:r>
      <w:r>
        <w:t>předání</w:t>
      </w:r>
      <w:r w:rsidR="00A349C6">
        <w:t xml:space="preserve"> a </w:t>
      </w:r>
      <w:r>
        <w:t>převzetí Díla.</w:t>
      </w:r>
    </w:p>
    <w:p w14:paraId="34683ED8"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1E3FB3E5"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CE5205A"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16CD19" w14:textId="77777777" w:rsidR="007D26F9" w:rsidRPr="00BC5BDD" w:rsidRDefault="007D26F9" w:rsidP="00BC5BDD">
      <w:pPr>
        <w:pStyle w:val="Nadpis1-1"/>
      </w:pPr>
      <w:r w:rsidRPr="00BC5BDD">
        <w:t>ZÁRUKY A DALŠÍ USTANOVENÍ</w:t>
      </w:r>
    </w:p>
    <w:p w14:paraId="7EC71EF4"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37FB85E8"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474CD425" w14:textId="77777777" w:rsidR="007D26F9" w:rsidRDefault="007D26F9" w:rsidP="00BC5BDD">
      <w:pPr>
        <w:pStyle w:val="Text1-1"/>
      </w:pPr>
      <w:r>
        <w:lastRenderedPageBreak/>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6973787D"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0DE24694"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 xml:space="preserve">akceptují, že dle čl. </w:t>
      </w:r>
      <w:r w:rsidR="00424049">
        <w:t xml:space="preserve">14 </w:t>
      </w:r>
      <w:r w:rsidR="00424049" w:rsidRPr="00424049">
        <w:t>Pokynů pro dodavatele</w:t>
      </w:r>
      <w:r w:rsidRPr="00424049">
        <w:t xml:space="preserve"> je Objednatel oprávněn přistoupit</w:t>
      </w:r>
      <w:r w:rsidR="00A349C6" w:rsidRPr="00424049">
        <w:t xml:space="preserve"> k </w:t>
      </w:r>
      <w:r w:rsidRPr="00424049">
        <w:t>nahrazení Zhotovitele způsobem</w:t>
      </w:r>
      <w:r w:rsidR="00A349C6" w:rsidRPr="00424049">
        <w:t xml:space="preserve"> a </w:t>
      </w:r>
      <w:r w:rsidRPr="00424049">
        <w:t xml:space="preserve">za podmínek dle čl. 14 </w:t>
      </w:r>
      <w:r w:rsidR="00424049" w:rsidRPr="00424049">
        <w:t>Pokynů pro dodavatele</w:t>
      </w:r>
      <w:r w:rsidRPr="00424049">
        <w:t>. V takovém případě je Zhotovitel povinen</w:t>
      </w:r>
      <w:r>
        <w:t xml:space="preserve"> poskytnout Objednateli</w:t>
      </w:r>
      <w:r w:rsidR="00A349C6">
        <w:t xml:space="preserve"> a </w:t>
      </w:r>
      <w:r>
        <w:t>nově určenému zhotoviteli veškerou součinnost nezbytnou pro další provádění Díla.</w:t>
      </w:r>
      <w:r w:rsidR="00D50FE6">
        <w:t xml:space="preserve"> </w:t>
      </w:r>
    </w:p>
    <w:p w14:paraId="3CBA5636" w14:textId="77777777" w:rsidR="007B6ADC" w:rsidRPr="007B6ADC" w:rsidRDefault="007B6ADC" w:rsidP="00F07C52">
      <w:pPr>
        <w:pStyle w:val="Text1-1"/>
        <w:rPr>
          <w:strike/>
        </w:rPr>
      </w:pPr>
      <w:r>
        <w:t>Smluvní strany dále sjednávají tyto podmínky plnění Smlouvy:</w:t>
      </w:r>
    </w:p>
    <w:p w14:paraId="538A232B" w14:textId="06A1246A" w:rsidR="00557051" w:rsidRPr="00B72B33" w:rsidRDefault="00557051" w:rsidP="00557051">
      <w:pPr>
        <w:pStyle w:val="Text1-2"/>
      </w:pPr>
      <w:r w:rsidRPr="00B72B33">
        <w:t xml:space="preserve">Objednatel s ohledem na povahu předmětu plnění veřejné zakázky, kdy účelem veřejné zakázky je zhotovení stavby, si dle </w:t>
      </w:r>
      <w:r w:rsidR="00D654F8" w:rsidRPr="00B72B33">
        <w:t xml:space="preserve">§ </w:t>
      </w:r>
      <w:r w:rsidRPr="00B72B33">
        <w:t>100 odst. 1 zákona č. 134/2016 Sb., o zadávání veřejných zakázek, v</w:t>
      </w:r>
      <w:r w:rsidR="00432406" w:rsidRPr="00B72B33">
        <w:t>e</w:t>
      </w:r>
      <w:r w:rsidRPr="00B72B33">
        <w:t xml:space="preserve"> znění</w:t>
      </w:r>
      <w:r w:rsidR="00432406" w:rsidRPr="00B72B33">
        <w:t xml:space="preserve"> pozdějších předpisů</w:t>
      </w:r>
      <w:r w:rsidRPr="00B72B33">
        <w:t xml:space="preserve"> vyhrazuje následující změnu závazku ze Smlouvy:</w:t>
      </w:r>
    </w:p>
    <w:p w14:paraId="75740262" w14:textId="06E6DBA5" w:rsidR="00C014F1" w:rsidRPr="00B72B33" w:rsidRDefault="00C014F1" w:rsidP="00C014F1">
      <w:pPr>
        <w:pStyle w:val="Text1-2"/>
        <w:numPr>
          <w:ilvl w:val="0"/>
          <w:numId w:val="0"/>
        </w:numPr>
        <w:ind w:left="1531"/>
      </w:pPr>
      <w:r w:rsidRPr="00B72B33">
        <w:t>V případě, že Objednateli č. 2 nebude přidělena dotace</w:t>
      </w:r>
      <w:r w:rsidR="00E066E9" w:rsidRPr="00B72B33">
        <w:t xml:space="preserve"> z fondů Evropské unie</w:t>
      </w:r>
      <w:r w:rsidRPr="00B72B33">
        <w:t>,</w:t>
      </w:r>
      <w:r w:rsidR="00E066E9" w:rsidRPr="00B72B33">
        <w:t xml:space="preserve"> </w:t>
      </w:r>
      <w:r w:rsidRPr="00B72B33">
        <w:t xml:space="preserve">nebude </w:t>
      </w:r>
      <w:r w:rsidR="00616F55" w:rsidRPr="00B72B33">
        <w:t xml:space="preserve">Zhotovitel </w:t>
      </w:r>
      <w:r w:rsidRPr="00B72B33">
        <w:t xml:space="preserve">provádět </w:t>
      </w:r>
      <w:r w:rsidR="00DA6977" w:rsidRPr="00B72B33">
        <w:t xml:space="preserve">některé </w:t>
      </w:r>
      <w:r w:rsidR="00135DFA" w:rsidRPr="00B72B33">
        <w:t>stavební práce v rozsahu</w:t>
      </w:r>
      <w:r w:rsidRPr="00B72B33">
        <w:t xml:space="preserve"> </w:t>
      </w:r>
      <w:r w:rsidR="009D5B90" w:rsidRPr="00B72B33">
        <w:t xml:space="preserve">části SO Objednatele </w:t>
      </w:r>
      <w:r w:rsidR="00EF727A" w:rsidRPr="00B72B33">
        <w:t xml:space="preserve">č. </w:t>
      </w:r>
      <w:r w:rsidR="009D5B90" w:rsidRPr="00B72B33">
        <w:t xml:space="preserve">2 </w:t>
      </w:r>
      <w:r w:rsidRPr="00B72B33">
        <w:t xml:space="preserve">uvedených </w:t>
      </w:r>
      <w:r w:rsidR="00E066E9" w:rsidRPr="00B72B33">
        <w:t>v</w:t>
      </w:r>
      <w:r w:rsidR="003A04B3" w:rsidRPr="00B72B33">
        <w:t> příloze č. 5</w:t>
      </w:r>
      <w:r w:rsidR="009D5B90" w:rsidRPr="00B72B33">
        <w:t xml:space="preserve"> a související opatření publicity dle čl. 4.13</w:t>
      </w:r>
      <w:r w:rsidR="00BA2C8A" w:rsidRPr="00B72B33">
        <w:t xml:space="preserve"> přílohy č. 2.c)</w:t>
      </w:r>
      <w:r w:rsidR="00E066E9" w:rsidRPr="00B72B33">
        <w:t>.</w:t>
      </w:r>
      <w:r w:rsidRPr="00B72B33">
        <w:t xml:space="preserve"> </w:t>
      </w:r>
      <w:r w:rsidR="00DA6977" w:rsidRPr="00B72B33">
        <w:t>Zhotovitel v případě nepřidělení dotace z fondů Evropské unie nebude provádět stavební práce na následujících SO</w:t>
      </w:r>
      <w:r w:rsidRPr="00B72B33">
        <w:t>:</w:t>
      </w:r>
    </w:p>
    <w:tbl>
      <w:tblPr>
        <w:tblW w:w="8052"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37"/>
        <w:gridCol w:w="6715"/>
      </w:tblGrid>
      <w:tr w:rsidR="003A04B3" w:rsidRPr="00B72B33" w14:paraId="4F5607A6" w14:textId="77777777" w:rsidTr="003A04B3">
        <w:trPr>
          <w:trHeight w:val="263"/>
        </w:trPr>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C5AAA"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SO 102.2</w:t>
            </w:r>
          </w:p>
        </w:tc>
        <w:tc>
          <w:tcPr>
            <w:tcW w:w="6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F2FB4"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Stezka podél ul. 28. října (2. etapa)</w:t>
            </w:r>
          </w:p>
        </w:tc>
      </w:tr>
      <w:tr w:rsidR="003A04B3" w:rsidRPr="00B72B33" w14:paraId="444D8D30" w14:textId="77777777" w:rsidTr="003A04B3">
        <w:trPr>
          <w:trHeight w:val="263"/>
        </w:trPr>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03D6D"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SO 103</w:t>
            </w:r>
          </w:p>
        </w:tc>
        <w:tc>
          <w:tcPr>
            <w:tcW w:w="6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15B70"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Bezbariérový přístup</w:t>
            </w:r>
          </w:p>
        </w:tc>
      </w:tr>
      <w:tr w:rsidR="003A04B3" w:rsidRPr="00B72B33" w14:paraId="451438E5" w14:textId="77777777" w:rsidTr="003A04B3">
        <w:trPr>
          <w:trHeight w:val="263"/>
        </w:trPr>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E386F"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SO 202.2</w:t>
            </w:r>
          </w:p>
        </w:tc>
        <w:tc>
          <w:tcPr>
            <w:tcW w:w="6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7FDE5"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Opěrná zeď u přechodu (2. etapa)</w:t>
            </w:r>
          </w:p>
        </w:tc>
      </w:tr>
      <w:tr w:rsidR="003A04B3" w:rsidRPr="00B72B33" w14:paraId="06C06D69" w14:textId="77777777" w:rsidTr="003A04B3">
        <w:trPr>
          <w:trHeight w:val="263"/>
        </w:trPr>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78907"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SO 203</w:t>
            </w:r>
          </w:p>
        </w:tc>
        <w:tc>
          <w:tcPr>
            <w:tcW w:w="6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0913B"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Opěrné zdi bezbariérového přístupu</w:t>
            </w:r>
          </w:p>
        </w:tc>
      </w:tr>
      <w:tr w:rsidR="003A04B3" w:rsidRPr="00B72B33" w14:paraId="45C575D1" w14:textId="77777777" w:rsidTr="003A04B3">
        <w:trPr>
          <w:trHeight w:val="263"/>
        </w:trPr>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21B0E"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SO 204</w:t>
            </w:r>
          </w:p>
        </w:tc>
        <w:tc>
          <w:tcPr>
            <w:tcW w:w="6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4AD9E"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Betonová zídka u přechodu</w:t>
            </w:r>
          </w:p>
        </w:tc>
      </w:tr>
      <w:tr w:rsidR="003A04B3" w:rsidRPr="00B72B33" w14:paraId="4A58FF30" w14:textId="77777777" w:rsidTr="003A04B3">
        <w:trPr>
          <w:trHeight w:val="263"/>
        </w:trPr>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5B096"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SO 205</w:t>
            </w:r>
          </w:p>
        </w:tc>
        <w:tc>
          <w:tcPr>
            <w:tcW w:w="6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44647"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Betonové zídky bezbariérového přístupu</w:t>
            </w:r>
          </w:p>
        </w:tc>
      </w:tr>
      <w:tr w:rsidR="003A04B3" w:rsidRPr="00B72B33" w14:paraId="6D542AAF" w14:textId="77777777" w:rsidTr="003A04B3">
        <w:trPr>
          <w:trHeight w:val="263"/>
        </w:trPr>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2B5C5"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SO 406</w:t>
            </w:r>
          </w:p>
        </w:tc>
        <w:tc>
          <w:tcPr>
            <w:tcW w:w="6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41E88"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Veřejné osvětlení bezbariérového přístupu a stezky podél ul. 28. října</w:t>
            </w:r>
          </w:p>
        </w:tc>
      </w:tr>
      <w:tr w:rsidR="003A04B3" w:rsidRPr="00B72B33" w14:paraId="2D479361" w14:textId="77777777" w:rsidTr="003A04B3">
        <w:trPr>
          <w:trHeight w:val="263"/>
        </w:trPr>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66F43"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SO 902.2</w:t>
            </w:r>
          </w:p>
        </w:tc>
        <w:tc>
          <w:tcPr>
            <w:tcW w:w="67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74891" w14:textId="77777777" w:rsidR="003A04B3" w:rsidRPr="00B72B33" w:rsidRDefault="003A04B3" w:rsidP="003A04B3">
            <w:pPr>
              <w:spacing w:after="0" w:line="240" w:lineRule="auto"/>
              <w:rPr>
                <w:rFonts w:ascii="Arial" w:hAnsi="Arial" w:cs="Arial"/>
                <w:sz w:val="18"/>
                <w:szCs w:val="18"/>
              </w:rPr>
            </w:pPr>
            <w:r w:rsidRPr="00B72B33">
              <w:rPr>
                <w:rFonts w:ascii="Arial" w:hAnsi="Arial" w:cs="Arial"/>
                <w:sz w:val="18"/>
                <w:szCs w:val="18"/>
              </w:rPr>
              <w:t>Bezpečnostní zábradlí (2. etapa)</w:t>
            </w:r>
          </w:p>
        </w:tc>
      </w:tr>
    </w:tbl>
    <w:p w14:paraId="2DEDCCA0" w14:textId="77777777" w:rsidR="000636E8" w:rsidRPr="00B72B33" w:rsidRDefault="000636E8" w:rsidP="00C014F1">
      <w:pPr>
        <w:pStyle w:val="Text1-2"/>
        <w:numPr>
          <w:ilvl w:val="0"/>
          <w:numId w:val="0"/>
        </w:numPr>
        <w:ind w:left="1531"/>
      </w:pPr>
    </w:p>
    <w:p w14:paraId="16CFEE8B" w14:textId="0D122FE5" w:rsidR="00C014F1" w:rsidRPr="00B72B33" w:rsidRDefault="00C014F1" w:rsidP="00C014F1">
      <w:pPr>
        <w:pStyle w:val="Text1-2"/>
        <w:numPr>
          <w:ilvl w:val="0"/>
          <w:numId w:val="0"/>
        </w:numPr>
        <w:ind w:left="1531"/>
      </w:pPr>
      <w:r w:rsidRPr="00B72B33">
        <w:t>V takovém případě nemá zhotovitel nárok na úhradu ceny za tyto SO uvedené v</w:t>
      </w:r>
      <w:r w:rsidR="003A04B3" w:rsidRPr="00B72B33">
        <w:t> příloze č. 4</w:t>
      </w:r>
      <w:r w:rsidR="00DA6977" w:rsidRPr="00B72B33">
        <w:t>.</w:t>
      </w:r>
    </w:p>
    <w:p w14:paraId="41FF0ADC" w14:textId="2E6EF6F8" w:rsidR="00C014F1" w:rsidRPr="00B72B33" w:rsidRDefault="00C014F1" w:rsidP="008F5A42">
      <w:pPr>
        <w:pStyle w:val="Text1-2"/>
        <w:numPr>
          <w:ilvl w:val="0"/>
          <w:numId w:val="0"/>
        </w:numPr>
        <w:ind w:left="1531"/>
        <w:rPr>
          <w:rFonts w:asciiTheme="minorHAnsi" w:hAnsiTheme="minorHAnsi"/>
        </w:rPr>
      </w:pPr>
      <w:r w:rsidRPr="00B72B33">
        <w:rPr>
          <w:rFonts w:asciiTheme="minorHAnsi" w:hAnsiTheme="minorHAnsi"/>
        </w:rPr>
        <w:t xml:space="preserve">Uvedenou vyhrazenou změnu závazku </w:t>
      </w:r>
      <w:r w:rsidR="00E066E9" w:rsidRPr="00B72B33">
        <w:rPr>
          <w:rFonts w:asciiTheme="minorHAnsi" w:hAnsiTheme="minorHAnsi"/>
        </w:rPr>
        <w:t>O</w:t>
      </w:r>
      <w:r w:rsidRPr="00B72B33">
        <w:rPr>
          <w:rFonts w:asciiTheme="minorHAnsi" w:hAnsiTheme="minorHAnsi"/>
        </w:rPr>
        <w:t xml:space="preserve">bjednatel oznámí </w:t>
      </w:r>
      <w:r w:rsidR="00E066E9" w:rsidRPr="00B72B33">
        <w:rPr>
          <w:rFonts w:asciiTheme="minorHAnsi" w:hAnsiTheme="minorHAnsi"/>
        </w:rPr>
        <w:t>Z</w:t>
      </w:r>
      <w:r w:rsidRPr="00B72B33">
        <w:rPr>
          <w:rFonts w:asciiTheme="minorHAnsi" w:hAnsiTheme="minorHAnsi"/>
        </w:rPr>
        <w:t>hotoviteli písemně do 10 dnů ode dne zjištění, že nebude Objednateli č.</w:t>
      </w:r>
      <w:r w:rsidR="00616F55" w:rsidRPr="00B72B33">
        <w:rPr>
          <w:rFonts w:asciiTheme="minorHAnsi" w:hAnsiTheme="minorHAnsi"/>
        </w:rPr>
        <w:t xml:space="preserve"> </w:t>
      </w:r>
      <w:r w:rsidRPr="00B72B33">
        <w:rPr>
          <w:rFonts w:asciiTheme="minorHAnsi" w:hAnsiTheme="minorHAnsi"/>
        </w:rPr>
        <w:t>2 přidělena dotac</w:t>
      </w:r>
      <w:r w:rsidR="008F5A42" w:rsidRPr="00B72B33">
        <w:rPr>
          <w:rFonts w:asciiTheme="minorHAnsi" w:hAnsiTheme="minorHAnsi"/>
        </w:rPr>
        <w:t>e</w:t>
      </w:r>
      <w:r w:rsidR="00616F55" w:rsidRPr="00B72B33">
        <w:rPr>
          <w:rFonts w:asciiTheme="minorHAnsi" w:hAnsiTheme="minorHAnsi"/>
        </w:rPr>
        <w:t xml:space="preserve">, </w:t>
      </w:r>
      <w:r w:rsidR="00D50BD4">
        <w:t>nejpozději 60 dnů před zahájením stavebního postupu č. 4 dle přílohy č. 6 této Smlouvy (tzn. dle harmonogramu předloženého uchazečem</w:t>
      </w:r>
      <w:r w:rsidR="00CD701B">
        <w:t>).</w:t>
      </w:r>
      <w:r w:rsidR="00CD701B" w:rsidRPr="00B72B33">
        <w:rPr>
          <w:rFonts w:asciiTheme="minorHAnsi" w:hAnsiTheme="minorHAnsi"/>
        </w:rPr>
        <w:t xml:space="preserve"> Na</w:t>
      </w:r>
      <w:r w:rsidR="00153315" w:rsidRPr="00B72B33">
        <w:rPr>
          <w:rFonts w:asciiTheme="minorHAnsi" w:hAnsiTheme="minorHAnsi"/>
        </w:rPr>
        <w:t xml:space="preserve"> uvedenou vyhrazenou změnu závazku bude následně uzavřen dodatek k této Smlouvě.</w:t>
      </w:r>
    </w:p>
    <w:p w14:paraId="705074E2"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w:t>
      </w:r>
      <w:r w:rsidR="00AD7437">
        <w:t xml:space="preserve"> </w:t>
      </w:r>
      <w:r w:rsidRPr="009A12BD">
        <w:t>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9A0EF92"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E139C6B"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21646953"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24294E53" w14:textId="21195523"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w:t>
      </w:r>
      <w:r w:rsidR="00AD7437">
        <w:t>1</w:t>
      </w:r>
      <w:r w:rsidRPr="009A12BD">
        <w:t xml:space="preserve">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5FAE9054" w14:textId="77777777" w:rsidR="009A0E00" w:rsidRPr="005E007F" w:rsidRDefault="009A0E00" w:rsidP="009A0E00">
      <w:pPr>
        <w:pStyle w:val="Text1-1"/>
        <w:rPr>
          <w:bCs/>
          <w:iCs/>
        </w:rPr>
      </w:pPr>
      <w:r w:rsidRPr="005E007F">
        <w:rPr>
          <w:bCs/>
          <w:iCs/>
        </w:rPr>
        <w:t>Compliance doložka a etické zásady</w:t>
      </w:r>
    </w:p>
    <w:p w14:paraId="46E3DFF9"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F143E28" w14:textId="77777777" w:rsidR="004A36B7" w:rsidRPr="005E007F" w:rsidRDefault="004A36B7" w:rsidP="008941D9">
      <w:pPr>
        <w:pStyle w:val="Text1-1"/>
      </w:pPr>
      <w:r w:rsidRPr="005E007F">
        <w:t>Sociálně a environmentálně odpovědné zadávání</w:t>
      </w:r>
    </w:p>
    <w:p w14:paraId="36A1512F"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65B44AF1"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0ABFBB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70E427C4" w14:textId="7777777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A4684E" w:rsidRPr="00A4684E">
        <w:t xml:space="preserve">2 </w:t>
      </w:r>
      <w:r w:rsidR="00F46371" w:rsidRPr="00A4684E">
        <w:t>studentských exkurzí</w:t>
      </w:r>
      <w:r w:rsidR="00A66949" w:rsidRPr="00A4684E">
        <w:t xml:space="preserve"> </w:t>
      </w:r>
      <w:r w:rsidRPr="00A4684E">
        <w:t>n</w:t>
      </w:r>
      <w:r w:rsidRPr="005E007F">
        <w:t xml:space="preserve">a </w:t>
      </w:r>
      <w:r w:rsidR="00022FF9" w:rsidRPr="005E007F">
        <w:t>St</w:t>
      </w:r>
      <w:r w:rsidRPr="005E007F">
        <w:t xml:space="preserve">aveništi. </w:t>
      </w:r>
      <w:r w:rsidR="006D5FB4" w:rsidRPr="005E007F">
        <w:t>Podrobnosti k </w:t>
      </w:r>
      <w:r w:rsidR="006D5FB4" w:rsidRPr="00A4684E">
        <w:t>provedení exkurzí</w:t>
      </w:r>
      <w:r w:rsidR="006D5FB4" w:rsidRPr="005E007F">
        <w:t xml:space="preserve"> jsou uvedeny v Obchodních podmínkách.</w:t>
      </w:r>
      <w:r w:rsidR="00756F28" w:rsidRPr="00756F28">
        <w:t xml:space="preserve"> </w:t>
      </w:r>
    </w:p>
    <w:p w14:paraId="7BD6824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F52177E" w14:textId="77777777" w:rsidR="006E7284" w:rsidRPr="001D532E" w:rsidRDefault="00484FB4" w:rsidP="001853CD">
      <w:pPr>
        <w:pStyle w:val="Text1-2"/>
      </w:pPr>
      <w:bookmarkStart w:id="1" w:name="_Hlk131070048"/>
      <w:r w:rsidRPr="001D532E">
        <w:rPr>
          <w:rFonts w:eastAsia="Times New Roman" w:cs="Times New Roman"/>
        </w:rPr>
        <w:t>Zhotovitel bude dodržovat</w:t>
      </w:r>
      <w:r w:rsidR="00E21FA2" w:rsidRPr="001D532E">
        <w:rPr>
          <w:rFonts w:eastAsia="Times New Roman" w:cs="Times New Roman"/>
        </w:rPr>
        <w:t xml:space="preserve"> povinnost recyklovat kamenivo vyzískané z kolejového lože v souladu s</w:t>
      </w:r>
      <w:r w:rsidR="006C2395" w:rsidRPr="001D532E">
        <w:rPr>
          <w:rFonts w:eastAsia="Times New Roman" w:cs="Times New Roman"/>
        </w:rPr>
        <w:t> </w:t>
      </w:r>
      <w:r w:rsidR="005A0CD0" w:rsidRPr="001D532E">
        <w:rPr>
          <w:rFonts w:eastAsia="Times New Roman" w:cs="Times New Roman"/>
        </w:rPr>
        <w:t>ustanovením 1.12.6 Kapitoly 1 přílohy č. 2a)</w:t>
      </w:r>
      <w:r w:rsidR="00DE0D9C" w:rsidRPr="001D532E">
        <w:rPr>
          <w:rFonts w:eastAsia="Times New Roman" w:cs="Times New Roman"/>
        </w:rPr>
        <w:t xml:space="preserve"> této smlouvy</w:t>
      </w:r>
      <w:r w:rsidR="00DE0D9C" w:rsidRPr="00060B33">
        <w:rPr>
          <w:rFonts w:eastAsia="Times New Roman" w:cs="Times New Roman"/>
        </w:rPr>
        <w:t>.</w:t>
      </w:r>
    </w:p>
    <w:bookmarkEnd w:id="1"/>
    <w:p w14:paraId="3B5C3449" w14:textId="77777777" w:rsidR="004170F3" w:rsidRPr="007B6ADC" w:rsidRDefault="007B6ADC" w:rsidP="007B6ADC">
      <w:pPr>
        <w:pStyle w:val="Text1-1"/>
      </w:pPr>
      <w:r w:rsidRPr="007B6ADC">
        <w:t>Neobsazeno</w:t>
      </w:r>
    </w:p>
    <w:p w14:paraId="5B4EA391"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2E5E3B7" w14:textId="77777777" w:rsidR="00D70DE8" w:rsidRPr="009A2651" w:rsidRDefault="00D70DE8" w:rsidP="00D70DE8">
      <w:pPr>
        <w:pStyle w:val="Text1-1"/>
      </w:pPr>
      <w:r w:rsidRPr="009A2651">
        <w:t>Mezinárodní sankce</w:t>
      </w:r>
    </w:p>
    <w:p w14:paraId="38DE9B01" w14:textId="424F3B28" w:rsidR="007F10DB" w:rsidRPr="007F10DB" w:rsidRDefault="00A53D7A" w:rsidP="007F10DB">
      <w:pPr>
        <w:pStyle w:val="Text1-2"/>
      </w:pPr>
      <w:r>
        <w:lastRenderedPageBreak/>
        <w:t xml:space="preserve">Zhotovitel prohlašuje, že </w:t>
      </w:r>
      <w:r w:rsidR="007F10DB" w:rsidRPr="007F10DB">
        <w:t>on</w:t>
      </w:r>
      <w:r>
        <w:t xml:space="preserve">, ani žádný z jeho poddodavatelů, nebo jiných osob, které se budou podílet </w:t>
      </w:r>
      <w:r w:rsidR="007F10DB" w:rsidRPr="007F10DB">
        <w:t xml:space="preserve">na plnění </w:t>
      </w:r>
      <w:r>
        <w:t>smlouvy</w:t>
      </w:r>
      <w:r w:rsidR="007F10DB" w:rsidRPr="007F10DB">
        <w:t>, nejsou osobami, na něž se vztahuje zákaz zadání veřejné zakázky ve smyslu § 48a ZZVZ;</w:t>
      </w:r>
    </w:p>
    <w:p w14:paraId="7C99DC0F" w14:textId="1E066F55" w:rsidR="00A53D7A" w:rsidRPr="00A53D7A" w:rsidRDefault="00A53D7A" w:rsidP="00A53D7A">
      <w:pPr>
        <w:pStyle w:val="Text1-2"/>
      </w:pPr>
      <w:r>
        <w:t xml:space="preserve">Zhotovitel dále prohlašuje, že </w:t>
      </w:r>
      <w:r w:rsidRPr="00A53D7A">
        <w:t xml:space="preserve">on sám jakožto </w:t>
      </w:r>
      <w:r>
        <w:t>Zhotovitel</w:t>
      </w:r>
      <w:r w:rsidRPr="00A53D7A">
        <w:t xml:space="preserve">, případně </w:t>
      </w:r>
      <w:r>
        <w:t>podzhotovitelé</w:t>
      </w:r>
      <w:r w:rsidRPr="00A53D7A">
        <w:t xml:space="preserve"> v jeho rámci sdružení za účelem účasti v Zadávacím řízení, ani žádný z jeho </w:t>
      </w:r>
      <w:r>
        <w:t>podzhotovitelů</w:t>
      </w:r>
      <w:r w:rsidRPr="00A53D7A">
        <w:t xml:space="preserve">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w:t>
      </w:r>
    </w:p>
    <w:p w14:paraId="785DCED9" w14:textId="5299D7EC"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D56646"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32C1669E"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08A9769"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9A2651">
        <w:t xml:space="preserve">nařízení Rady (EU) č. 269/2014 ze dne 17. března 2014, ve znění pozdějších předpisů, </w:t>
      </w:r>
      <w:bookmarkEnd w:id="2"/>
      <w:r w:rsidRPr="009A2651">
        <w:t>a dalších prováděcích předpisů k tomuto nařízení Rady (EU) č. 269/2014.</w:t>
      </w:r>
    </w:p>
    <w:p w14:paraId="1FDF7315"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A4EC199" w14:textId="6C185C92" w:rsidR="00D70DE8" w:rsidRPr="009A2651" w:rsidRDefault="00D70DE8" w:rsidP="00D70DE8">
      <w:pPr>
        <w:pStyle w:val="Text1-2"/>
        <w:tabs>
          <w:tab w:val="clear" w:pos="1531"/>
          <w:tab w:val="num" w:pos="1503"/>
        </w:tabs>
        <w:ind w:left="1503"/>
      </w:pPr>
      <w:r w:rsidRPr="009A2651">
        <w:t xml:space="preserve">Ukáží-li se prohlášení Zhotovitele dle odstavce 4.12.1 </w:t>
      </w:r>
      <w:r w:rsidR="00F01A94">
        <w:t xml:space="preserve">až 4.12.3 </w:t>
      </w:r>
      <w:r w:rsidRPr="009A2651">
        <w:t>této Smlouvy jako nepravdivá nebo poruší-li Zhotovitel svou oznamovací povinnost dle odstavce 4.12.</w:t>
      </w:r>
      <w:r w:rsidR="00F01A94">
        <w:t>5</w:t>
      </w:r>
      <w:r w:rsidRPr="009A2651">
        <w:t xml:space="preserve"> nebo některou z povinností dle odstavců 4.12.</w:t>
      </w:r>
      <w:r w:rsidR="00F01A94">
        <w:t>6</w:t>
      </w:r>
      <w:r w:rsidR="00F01A94" w:rsidRPr="009A2651">
        <w:t xml:space="preserve"> </w:t>
      </w:r>
      <w:r w:rsidRPr="009A2651">
        <w:t>nebo 4.12.</w:t>
      </w:r>
      <w:r w:rsidR="00F01A94">
        <w:t>7</w:t>
      </w:r>
      <w:r w:rsidR="00F01A94" w:rsidRPr="009A2651">
        <w:t xml:space="preserve"> </w:t>
      </w:r>
      <w:r w:rsidRPr="009A2651">
        <w:t>této Smlouvy, je Objednatel oprávněn odstoupit od této Smlouvy. Zhotovitel je dále povinen zaplatit za každé jednotlivé porušení povinností dle předchozí věty, s výjimkou oznamovací povinnosti dle odstavce 4.12.</w:t>
      </w:r>
      <w:r w:rsidR="00F01A94">
        <w:t>5</w:t>
      </w:r>
      <w:r w:rsidR="00F01A94" w:rsidRPr="009A2651">
        <w:t xml:space="preserve"> </w:t>
      </w:r>
      <w:r w:rsidRPr="009A2651">
        <w:t>této Smlouvy, smluvní pokutu ve výši 300.000 Kč. Zhotovitel je dále povinen zaplatit za každé jednotlivé porušení oznamovací povinnosti dle odstavce 4.12.</w:t>
      </w:r>
      <w:r w:rsidR="00F01A94">
        <w:t>5</w:t>
      </w:r>
      <w:r w:rsidRPr="009A2651">
        <w:t xml:space="preserve">, smluvní pokutu ve výši 100.000 Kč. Ustanovení § 2004 odst. 2 Občanského zákoníku a § 2050 Občanského zákoníku se nepoužijí. </w:t>
      </w:r>
    </w:p>
    <w:p w14:paraId="1A65E3AD" w14:textId="77777777" w:rsidR="00D70DE8" w:rsidRPr="009A2651" w:rsidRDefault="00D70DE8" w:rsidP="00D70DE8">
      <w:pPr>
        <w:pStyle w:val="Text1-1"/>
      </w:pPr>
      <w:bookmarkStart w:id="3" w:name="_Hlk141353339"/>
      <w:r w:rsidRPr="009A2651">
        <w:t>Požadavek na Poddodavatele</w:t>
      </w:r>
    </w:p>
    <w:bookmarkEnd w:id="3"/>
    <w:p w14:paraId="51DC1633" w14:textId="77777777" w:rsidR="00D70DE8" w:rsidRPr="009A2651" w:rsidRDefault="00D70DE8" w:rsidP="00D70DE8">
      <w:pPr>
        <w:pStyle w:val="Text1-2"/>
        <w:tabs>
          <w:tab w:val="clear" w:pos="1531"/>
          <w:tab w:val="num" w:pos="1503"/>
        </w:tabs>
        <w:ind w:left="1503"/>
      </w:pPr>
      <w:r w:rsidRPr="009A2651">
        <w:t xml:space="preserve">Zhotovitel prohlašuje, že žádný z jeho Poddodavatelů (uvedených v Příloze č. </w:t>
      </w:r>
      <w:r w:rsidR="008F73C0">
        <w:t>9</w:t>
      </w:r>
      <w:r w:rsidRPr="009A2651">
        <w:t xml:space="preserve"> této Smlouvy) nebyl v zemi svého sídla v posledních 5 letech pravomocně odsouzen pro trestný čin uvedený v příloze č. 3 k ZZVZ nebo obdobný trestný </w:t>
      </w:r>
      <w:r w:rsidRPr="009A2651">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34C7EC5" w14:textId="77777777" w:rsidR="00D70DE8" w:rsidRPr="009A2651" w:rsidRDefault="00D70DE8" w:rsidP="00D70DE8">
      <w:pPr>
        <w:pStyle w:val="Text1-2"/>
        <w:tabs>
          <w:tab w:val="clear" w:pos="1531"/>
          <w:tab w:val="num" w:pos="1503"/>
        </w:tabs>
        <w:ind w:left="1503"/>
      </w:pPr>
      <w:r w:rsidRPr="009A2651">
        <w:t xml:space="preserve">Přestane-li některý z Poddodavatelů (uvedených v Příloze č. </w:t>
      </w:r>
      <w:r w:rsidR="008F73C0">
        <w:t>9</w:t>
      </w:r>
      <w:r w:rsidRPr="009A2651">
        <w:t xml:space="preserve">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8A7EFAF"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4DA2D52E" w14:textId="77777777" w:rsidR="00D70DE8" w:rsidRPr="009A2651" w:rsidRDefault="00D70DE8" w:rsidP="00D70DE8">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47F42D66" w14:textId="3A797B5F" w:rsidR="007B79B4" w:rsidRPr="006E58BD" w:rsidRDefault="007B79B4" w:rsidP="007B79B4">
      <w:pPr>
        <w:pStyle w:val="Text1-1"/>
      </w:pPr>
      <w:r w:rsidRPr="006E58BD">
        <w:rPr>
          <w:szCs w:val="22"/>
        </w:rPr>
        <w:t xml:space="preserve">Znění čl. 7.4 Přílohy č. </w:t>
      </w:r>
      <w:r w:rsidR="005B2C68" w:rsidRPr="006E58BD">
        <w:rPr>
          <w:szCs w:val="22"/>
        </w:rPr>
        <w:t>1</w:t>
      </w:r>
      <w:r w:rsidRPr="006E58BD">
        <w:rPr>
          <w:szCs w:val="22"/>
        </w:rPr>
        <w:t xml:space="preserve"> Smlouvy se ruší a nahrazuje se tímto zněním: </w:t>
      </w:r>
    </w:p>
    <w:p w14:paraId="15A3C925" w14:textId="3625BA34" w:rsidR="007B79B4" w:rsidRPr="006E58BD" w:rsidRDefault="007B79B4" w:rsidP="007B79B4">
      <w:pPr>
        <w:pStyle w:val="Text1-1"/>
        <w:numPr>
          <w:ilvl w:val="0"/>
          <w:numId w:val="0"/>
        </w:numPr>
        <w:ind w:left="737"/>
      </w:pPr>
      <w:r w:rsidRPr="006E58BD">
        <w:t>Vlastními prostředky ve smyslu tohoto článku se rozumí, že Zhotovitel musí disponovat stroji a zařízení, materiály, lidskými a finančními zdroji nezbytnými k provedení příslušné Části Díla. Pod pojmem disponovat se pro účely tohoto článku rozumí, že Zhotovitel nebo osoby tvořící s ním koncern mají stroje, zařízení a materiály ve vlastnictví nebo jsou oprávněni s nimi nakládat na základě jiného právního důvodu a lidské zdroje má Zhotovitel zajištěné osobami, které jsou ke Zhotoviteli nebo osobám tvořícím se Zhotovitelem koncern v pracovněprávním vztahu. Za práce provedené vlastními prostředky se považují i práce provedené osobami, které společně se Zhotovitelem tvoří koncern ve smyslu ust. § 79 zákona č. 90/2012 Sb., o obchodních společnostech a družstvech (zákon o obchodních korporacích), jestliže tyto osoby nepodaly v témže zadávacím řízení nabídku samostatně nebo společně s jinými dodavateli a splňují základní způsobilost podle § 74 ZZVZ. Příslušnost těchto osob ke koncernu musí Zhotovitel prokázat. 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6065293E" w14:textId="5848F526" w:rsidR="007B79B4" w:rsidRPr="006E58BD" w:rsidRDefault="007B79B4" w:rsidP="007B79B4">
      <w:pPr>
        <w:pStyle w:val="Text1-1"/>
        <w:numPr>
          <w:ilvl w:val="0"/>
          <w:numId w:val="0"/>
        </w:numPr>
      </w:pPr>
      <w:r w:rsidRPr="006E58BD">
        <w:t xml:space="preserve">4.15 </w:t>
      </w:r>
      <w:r w:rsidRPr="006E58BD">
        <w:tab/>
        <w:t xml:space="preserve">Znění čl. 7.5.2 Přílohy č. </w:t>
      </w:r>
      <w:r w:rsidR="005B2C68" w:rsidRPr="006E58BD">
        <w:t>1</w:t>
      </w:r>
      <w:r w:rsidRPr="006E58BD">
        <w:t xml:space="preserve"> Smlouvy se ruší a nahrazuje se tímto zněním:</w:t>
      </w:r>
    </w:p>
    <w:p w14:paraId="21D40F4D" w14:textId="23A92B5B" w:rsidR="007B79B4" w:rsidRDefault="001D66AB" w:rsidP="004B541C">
      <w:pPr>
        <w:pStyle w:val="Text1-1"/>
        <w:numPr>
          <w:ilvl w:val="0"/>
          <w:numId w:val="0"/>
        </w:numPr>
        <w:ind w:left="708"/>
      </w:pPr>
      <w:r>
        <w:rPr>
          <w:rFonts w:eastAsia="Verdana" w:cs="Times New Roman"/>
        </w:rPr>
        <w:t>Pod</w:t>
      </w:r>
      <w:r w:rsidRPr="00BA2484">
        <w:rPr>
          <w:rFonts w:eastAsia="Verdana" w:cs="Times New Roman"/>
        </w:rPr>
        <w:t xml:space="preserve">dodavatelé uvedení v příloze č. 8 Smlouvy, jejich podíl v % na provádění Díla ani předmět jejich poddodávky se nebudou v průběhu provádění Díla měnit nebo doplňovat bez písemného souhlasu Objednatele formou dodatku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minimálně v rozsahu, v jakém byla prokázána v zadávacím řízení prostřednictvím původního Poddodavatele; nezbytnou podmínkou pro změnu Poddodavatele, jehož podíl na provádění Díla je alespoň 10 % ze Smluvní ceny, </w:t>
      </w:r>
      <w:r w:rsidRPr="00BA2484">
        <w:rPr>
          <w:rFonts w:eastAsia="Verdana" w:cs="Times New Roman"/>
        </w:rPr>
        <w:lastRenderedPageBreak/>
        <w:t>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w:t>
      </w:r>
    </w:p>
    <w:p w14:paraId="7D8DBE61" w14:textId="77777777" w:rsidR="00B56431" w:rsidRPr="009A2651" w:rsidRDefault="00B56431" w:rsidP="004B541C">
      <w:pPr>
        <w:pStyle w:val="Text1-1"/>
        <w:numPr>
          <w:ilvl w:val="0"/>
          <w:numId w:val="0"/>
        </w:numPr>
      </w:pPr>
    </w:p>
    <w:p w14:paraId="7AD936ED" w14:textId="791478F6" w:rsidR="00385B90" w:rsidRPr="00385B90" w:rsidRDefault="00B56431" w:rsidP="001853CD">
      <w:pPr>
        <w:pStyle w:val="Nadpis1-1"/>
        <w:jc w:val="both"/>
        <w:rPr>
          <w:szCs w:val="22"/>
        </w:rPr>
      </w:pPr>
      <w:r>
        <w:rPr>
          <w:szCs w:val="22"/>
        </w:rPr>
        <w:t>Závěrečná u</w:t>
      </w:r>
      <w:r w:rsidR="00762D88">
        <w:rPr>
          <w:szCs w:val="22"/>
        </w:rPr>
        <w:t>STANOVENÍ</w:t>
      </w:r>
    </w:p>
    <w:p w14:paraId="7A1D0D8B"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9D799E"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F4F806E"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7FEFA9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7BE04BCB"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66C89BE3"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w:t>
      </w:r>
      <w:r w:rsidR="00A51A63">
        <w:t xml:space="preserve">s </w:t>
      </w:r>
      <w:r>
        <w:t xml:space="preserve">čímž druhá smluvní strana podpisem Smlouvy souhlasí. </w:t>
      </w:r>
    </w:p>
    <w:p w14:paraId="39113818"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4A1C862"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D91455F"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91F2B53"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BCDD282"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2211D0BF" w14:textId="17A984E7" w:rsidR="007D26F9" w:rsidRDefault="007D26F9" w:rsidP="00342DC7">
      <w:pPr>
        <w:pStyle w:val="Text1-1"/>
      </w:pPr>
      <w:r>
        <w:lastRenderedPageBreak/>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w:t>
      </w:r>
      <w:r w:rsidR="00EF727A">
        <w:t>Objednatel č. 1</w:t>
      </w:r>
      <w:r>
        <w:t xml:space="preserve"> zašl</w:t>
      </w:r>
      <w:r w:rsidR="00EF727A">
        <w:t>e</w:t>
      </w:r>
      <w:r>
        <w:t xml:space="preserve"> správci registru smluv elektronický obraz Smlouvy</w:t>
      </w:r>
      <w:r w:rsidR="00A349C6">
        <w:t xml:space="preserve"> a </w:t>
      </w:r>
      <w:r>
        <w:t>jejich příloh</w:t>
      </w:r>
      <w:r w:rsidR="00A349C6">
        <w:t xml:space="preserve"> a </w:t>
      </w:r>
      <w:r>
        <w:t>metadata vyžadovaná ZRS,</w:t>
      </w:r>
      <w:r w:rsidR="00A349C6">
        <w:t xml:space="preserve"> a </w:t>
      </w:r>
      <w:r>
        <w:t xml:space="preserve">to do 30 kalendářních dnů od uzavření Smlouvy. </w:t>
      </w:r>
      <w:r w:rsidR="00EF727A">
        <w:t>O zveřejnění smlouvy v</w:t>
      </w:r>
      <w:r w:rsidR="00257318">
        <w:t> </w:t>
      </w:r>
      <w:r w:rsidR="00EF727A">
        <w:t>registru</w:t>
      </w:r>
      <w:r w:rsidR="00257318">
        <w:t xml:space="preserve"> smluv</w:t>
      </w:r>
      <w:r w:rsidR="00EF727A">
        <w:t xml:space="preserve"> bude informovat Objednatele č. 2.</w:t>
      </w:r>
      <w:r>
        <w:t xml:space="preserve">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2081EB42"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2AFB79"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2FE292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B7D68A1" w14:textId="77777777" w:rsidR="008F73C0" w:rsidRDefault="008F73C0" w:rsidP="00342DC7">
      <w:pPr>
        <w:pStyle w:val="Text1-1"/>
      </w:pPr>
      <w:r>
        <w:t xml:space="preserve">Uzavření této smlouvy za Objednatele č. 2 schválila Rada města Liberec usnesením č. …… ze dne ….. </w:t>
      </w:r>
    </w:p>
    <w:p w14:paraId="5523A973" w14:textId="77777777" w:rsidR="007D26F9" w:rsidRPr="008F7242" w:rsidRDefault="007D26F9" w:rsidP="00342DC7">
      <w:pPr>
        <w:pStyle w:val="Text1-1"/>
        <w:rPr>
          <w:rStyle w:val="Tun"/>
        </w:rPr>
      </w:pPr>
      <w:r w:rsidRPr="008F7242">
        <w:rPr>
          <w:rStyle w:val="Tun"/>
        </w:rPr>
        <w:t>Součást Smlouvy tvoří tyto přílohy:</w:t>
      </w:r>
    </w:p>
    <w:p w14:paraId="54288D1F"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907BD0">
        <w:t>OP/R/25/23</w:t>
      </w:r>
    </w:p>
    <w:p w14:paraId="32BAD12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43F5A3EC"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19E72C5" w14:textId="77777777" w:rsidR="007D26F9" w:rsidRDefault="00F43D42" w:rsidP="00F43D42">
      <w:pPr>
        <w:pStyle w:val="Textbezslovn"/>
        <w:ind w:left="2127"/>
      </w:pPr>
      <w:r>
        <w:t xml:space="preserve">b) </w:t>
      </w:r>
      <w:r w:rsidR="007D26F9">
        <w:t xml:space="preserve">Všeobecné technické podmínky – </w:t>
      </w:r>
      <w:r w:rsidR="00907BD0">
        <w:t>VTP/R/16/22</w:t>
      </w:r>
    </w:p>
    <w:p w14:paraId="76A5C7D4" w14:textId="71BA0490" w:rsidR="007D26F9" w:rsidRDefault="00F43D42" w:rsidP="00F43D42">
      <w:pPr>
        <w:pStyle w:val="Textbezslovn"/>
        <w:ind w:left="2127"/>
      </w:pPr>
      <w:r>
        <w:t xml:space="preserve">c) </w:t>
      </w:r>
      <w:r w:rsidR="007D26F9">
        <w:t xml:space="preserve">Zvláštní technické podmínky </w:t>
      </w:r>
      <w:r w:rsidR="004170F3">
        <w:t xml:space="preserve">ze dne </w:t>
      </w:r>
      <w:r w:rsidR="00A10E7F">
        <w:t>3. 7. 2023</w:t>
      </w:r>
    </w:p>
    <w:p w14:paraId="50F00F2B"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2482C7E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83BB63E" w14:textId="77777777" w:rsidR="00FE30B6" w:rsidRDefault="00FE30B6" w:rsidP="000636E8">
      <w:pPr>
        <w:pStyle w:val="Textbezslovn"/>
        <w:ind w:left="705"/>
      </w:pPr>
      <w:r w:rsidRPr="00FE30B6">
        <w:rPr>
          <w:b/>
          <w:bCs/>
        </w:rPr>
        <w:t xml:space="preserve">Příloha č. </w:t>
      </w:r>
      <w:r w:rsidR="000636E8" w:rsidRPr="00FE30B6">
        <w:rPr>
          <w:b/>
          <w:bCs/>
        </w:rPr>
        <w:t>5:</w:t>
      </w:r>
      <w:r w:rsidR="000636E8">
        <w:t xml:space="preserve"> Přehled</w:t>
      </w:r>
      <w:r w:rsidR="000636E8" w:rsidRPr="00755EE3">
        <w:t xml:space="preserve"> rozdělení </w:t>
      </w:r>
      <w:r w:rsidR="000636E8">
        <w:t>stavebních objektů (SO) a provozních souborů (PS)</w:t>
      </w:r>
      <w:r w:rsidR="000636E8" w:rsidRPr="00755EE3">
        <w:t xml:space="preserve"> mezi </w:t>
      </w:r>
      <w:r w:rsidR="000636E8">
        <w:t xml:space="preserve">   </w:t>
      </w:r>
      <w:r w:rsidR="000636E8" w:rsidRPr="00755EE3">
        <w:t>Objednatele č.</w:t>
      </w:r>
      <w:r w:rsidR="000636E8">
        <w:t xml:space="preserve"> </w:t>
      </w:r>
      <w:r w:rsidR="000636E8" w:rsidRPr="00755EE3">
        <w:t>1 a Objednatele č.</w:t>
      </w:r>
      <w:r w:rsidR="000636E8">
        <w:t xml:space="preserve"> </w:t>
      </w:r>
      <w:r w:rsidR="000636E8" w:rsidRPr="00755EE3">
        <w:t>2</w:t>
      </w:r>
    </w:p>
    <w:p w14:paraId="35CB53BF" w14:textId="77777777" w:rsidR="007D26F9" w:rsidRDefault="007D26F9" w:rsidP="00342DC7">
      <w:pPr>
        <w:pStyle w:val="Textbezslovn"/>
      </w:pPr>
      <w:r w:rsidRPr="00A349C6">
        <w:rPr>
          <w:b/>
        </w:rPr>
        <w:t xml:space="preserve">Příloha č. </w:t>
      </w:r>
      <w:r w:rsidR="003A04B3">
        <w:rPr>
          <w:b/>
        </w:rPr>
        <w:t>6</w:t>
      </w:r>
      <w:r w:rsidRPr="00A349C6">
        <w:rPr>
          <w:b/>
        </w:rPr>
        <w:t>:</w:t>
      </w:r>
      <w:r w:rsidR="008F7242">
        <w:t xml:space="preserve"> </w:t>
      </w:r>
      <w:r w:rsidR="00342DC7">
        <w:tab/>
      </w:r>
      <w:r>
        <w:t>Harmonogram postupu prací</w:t>
      </w:r>
    </w:p>
    <w:p w14:paraId="54589D74" w14:textId="77777777" w:rsidR="007D26F9" w:rsidRDefault="007D26F9" w:rsidP="00342DC7">
      <w:pPr>
        <w:pStyle w:val="Textbezslovn"/>
      </w:pPr>
      <w:r w:rsidRPr="00A349C6">
        <w:rPr>
          <w:b/>
        </w:rPr>
        <w:t xml:space="preserve">Příloha č. </w:t>
      </w:r>
      <w:r w:rsidR="003A04B3">
        <w:rPr>
          <w:b/>
        </w:rPr>
        <w:t>7</w:t>
      </w:r>
      <w:r w:rsidRPr="00A349C6">
        <w:rPr>
          <w:b/>
        </w:rPr>
        <w:t>:</w:t>
      </w:r>
      <w:r w:rsidR="008F7242">
        <w:t xml:space="preserve"> </w:t>
      </w:r>
      <w:r w:rsidR="00342DC7">
        <w:tab/>
      </w:r>
      <w:r>
        <w:t>Oprávněné osoby</w:t>
      </w:r>
    </w:p>
    <w:p w14:paraId="669D4786" w14:textId="77777777" w:rsidR="007D26F9" w:rsidRDefault="007D26F9" w:rsidP="00342DC7">
      <w:pPr>
        <w:pStyle w:val="Textbezslovn"/>
      </w:pPr>
      <w:r w:rsidRPr="00A349C6">
        <w:rPr>
          <w:b/>
        </w:rPr>
        <w:lastRenderedPageBreak/>
        <w:t xml:space="preserve">Příloha č. </w:t>
      </w:r>
      <w:r w:rsidR="003A04B3">
        <w:rPr>
          <w:b/>
        </w:rPr>
        <w:t>8</w:t>
      </w:r>
      <w:r w:rsidRPr="00A349C6">
        <w:rPr>
          <w:b/>
        </w:rPr>
        <w:t>:</w:t>
      </w:r>
      <w:r w:rsidR="008F7242">
        <w:t xml:space="preserve"> </w:t>
      </w:r>
      <w:r w:rsidR="00342DC7">
        <w:tab/>
      </w:r>
      <w:r>
        <w:t>Seznam požadovaných pojištění</w:t>
      </w:r>
    </w:p>
    <w:p w14:paraId="3ACDDE76" w14:textId="77777777" w:rsidR="008F7242" w:rsidRDefault="007D26F9" w:rsidP="00342DC7">
      <w:pPr>
        <w:pStyle w:val="Textbezslovn"/>
      </w:pPr>
      <w:r w:rsidRPr="00A349C6">
        <w:rPr>
          <w:b/>
        </w:rPr>
        <w:t xml:space="preserve">Příloha č. </w:t>
      </w:r>
      <w:r w:rsidR="003A04B3">
        <w:rPr>
          <w:b/>
        </w:rPr>
        <w:t>9</w:t>
      </w:r>
      <w:r w:rsidRPr="00A349C6">
        <w:rPr>
          <w:b/>
        </w:rPr>
        <w:t>:</w:t>
      </w:r>
      <w:r w:rsidR="008F7242">
        <w:t xml:space="preserve"> </w:t>
      </w:r>
      <w:r w:rsidR="00342DC7">
        <w:tab/>
      </w:r>
      <w:r w:rsidR="008F7242">
        <w:t>Seznam poddodavatelů</w:t>
      </w:r>
    </w:p>
    <w:p w14:paraId="06DC153C" w14:textId="77777777" w:rsidR="007D26F9" w:rsidRDefault="007D26F9" w:rsidP="00342DC7">
      <w:pPr>
        <w:pStyle w:val="Textbezslovn"/>
      </w:pPr>
      <w:r w:rsidRPr="00A349C6">
        <w:rPr>
          <w:b/>
        </w:rPr>
        <w:t xml:space="preserve">Příloha č. </w:t>
      </w:r>
      <w:r w:rsidR="003A04B3">
        <w:rPr>
          <w:b/>
        </w:rPr>
        <w:t>10</w:t>
      </w:r>
      <w:r w:rsidRPr="00A349C6">
        <w:rPr>
          <w:b/>
        </w:rPr>
        <w:t>:</w:t>
      </w:r>
      <w:r>
        <w:tab/>
        <w:t>Zmocnění Vedoucího Zhotovitele</w:t>
      </w:r>
    </w:p>
    <w:p w14:paraId="44275366"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1</w:t>
      </w:r>
      <w:r w:rsidR="003A04B3">
        <w:rPr>
          <w:b/>
        </w:rPr>
        <w:t>1</w:t>
      </w:r>
      <w:r w:rsidRPr="00606FE8">
        <w:rPr>
          <w:b/>
        </w:rPr>
        <w:t xml:space="preserve">: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33B7372A" w14:textId="77777777" w:rsidR="00342DC7" w:rsidRDefault="00342DC7" w:rsidP="00342DC7">
      <w:pPr>
        <w:pStyle w:val="Textbezodsazen"/>
        <w:rPr>
          <w:rStyle w:val="Tun"/>
        </w:rPr>
      </w:pPr>
    </w:p>
    <w:p w14:paraId="16CC0833" w14:textId="77777777" w:rsidR="00F43D42" w:rsidRDefault="00F43D42" w:rsidP="00342DC7">
      <w:pPr>
        <w:pStyle w:val="Textbezodsazen"/>
        <w:rPr>
          <w:rStyle w:val="Tun"/>
        </w:rPr>
      </w:pPr>
    </w:p>
    <w:p w14:paraId="2C633A03"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5B54261" w14:textId="77777777" w:rsidR="00F422D3" w:rsidRDefault="00F422D3" w:rsidP="009F0867">
      <w:pPr>
        <w:pStyle w:val="Textbezodsazen"/>
      </w:pPr>
    </w:p>
    <w:p w14:paraId="45C07368" w14:textId="77777777" w:rsidR="00F422D3" w:rsidRDefault="00F422D3" w:rsidP="009F0867">
      <w:pPr>
        <w:pStyle w:val="Textbezodsazen"/>
      </w:pPr>
    </w:p>
    <w:p w14:paraId="0318337A" w14:textId="77777777" w:rsidR="00F422D3" w:rsidRDefault="00F422D3" w:rsidP="009F0867">
      <w:pPr>
        <w:pStyle w:val="Textbezodsazen"/>
      </w:pPr>
    </w:p>
    <w:p w14:paraId="527B88DD" w14:textId="77777777" w:rsidR="00F422D3" w:rsidRDefault="00F422D3" w:rsidP="009F0867">
      <w:pPr>
        <w:pStyle w:val="Textbezodsazen"/>
      </w:pPr>
      <w:r>
        <w:t xml:space="preserve">V……………….. dne ……………. </w:t>
      </w:r>
      <w:r>
        <w:tab/>
      </w:r>
      <w:r>
        <w:tab/>
      </w:r>
      <w:r>
        <w:tab/>
      </w:r>
      <w:r>
        <w:tab/>
        <w:t>V…………………. dne ………..</w:t>
      </w:r>
    </w:p>
    <w:p w14:paraId="683E734E" w14:textId="77777777" w:rsidR="00F422D3" w:rsidRDefault="00F422D3" w:rsidP="009F0867">
      <w:pPr>
        <w:pStyle w:val="Textbezodsazen"/>
      </w:pPr>
    </w:p>
    <w:p w14:paraId="3EDA7331" w14:textId="77777777" w:rsidR="00F422D3" w:rsidRDefault="00F422D3" w:rsidP="009F0867">
      <w:pPr>
        <w:pStyle w:val="Textbezodsazen"/>
      </w:pPr>
    </w:p>
    <w:p w14:paraId="5D82024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F9F4C91"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7D493588" w14:textId="77777777" w:rsidR="00342DC7" w:rsidRDefault="00342DC7" w:rsidP="00342DC7">
      <w:pPr>
        <w:pStyle w:val="Textbezodsazen"/>
        <w:spacing w:after="0"/>
      </w:pPr>
      <w:r>
        <w:t>náměstek GŘ pro modernizac</w:t>
      </w:r>
      <w:r w:rsidR="00BB18C3">
        <w:t>i</w:t>
      </w:r>
      <w:r>
        <w:t xml:space="preserve"> dráhy</w:t>
      </w:r>
      <w:r>
        <w:tab/>
      </w:r>
      <w:r>
        <w:tab/>
      </w:r>
      <w:r>
        <w:tab/>
      </w:r>
    </w:p>
    <w:p w14:paraId="7C97A0F5"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6006CF43" w14:textId="5456385B" w:rsidR="00F422D3" w:rsidRDefault="00F422D3" w:rsidP="009F0867">
      <w:pPr>
        <w:pStyle w:val="Textbezodsazen"/>
      </w:pPr>
    </w:p>
    <w:p w14:paraId="0ABCF0C6" w14:textId="0D6D9D1F" w:rsidR="00ED40CB" w:rsidRDefault="00ED40CB" w:rsidP="009F0867">
      <w:pPr>
        <w:pStyle w:val="Textbezodsazen"/>
      </w:pPr>
    </w:p>
    <w:p w14:paraId="413162C9" w14:textId="1EA79F86" w:rsidR="00ED40CB" w:rsidRDefault="00ED40CB" w:rsidP="009F0867">
      <w:pPr>
        <w:pStyle w:val="Textbezodsazen"/>
      </w:pPr>
    </w:p>
    <w:p w14:paraId="1F9F9DBD" w14:textId="77777777" w:rsidR="00ED40CB" w:rsidRDefault="00ED40CB" w:rsidP="009F0867">
      <w:pPr>
        <w:pStyle w:val="Textbezodsazen"/>
      </w:pPr>
    </w:p>
    <w:p w14:paraId="004A2BB7" w14:textId="77777777" w:rsidR="003A04B3" w:rsidRDefault="003A04B3" w:rsidP="003A04B3">
      <w:pPr>
        <w:pStyle w:val="Textbezodsazen"/>
      </w:pPr>
      <w:r>
        <w:t>………………………</w:t>
      </w:r>
      <w:r w:rsidRPr="006356CA">
        <w:t>..........</w:t>
      </w:r>
      <w:r>
        <w:t>………….…………</w:t>
      </w:r>
      <w:r>
        <w:tab/>
      </w:r>
      <w:r>
        <w:tab/>
      </w:r>
      <w:r>
        <w:tab/>
      </w:r>
      <w:r>
        <w:tab/>
      </w:r>
    </w:p>
    <w:p w14:paraId="387BADF3" w14:textId="77777777" w:rsidR="003A04B3" w:rsidRPr="006356CA" w:rsidRDefault="003A04B3" w:rsidP="003A04B3">
      <w:pPr>
        <w:pStyle w:val="Textbezodsazen"/>
        <w:rPr>
          <w:b/>
        </w:rPr>
      </w:pPr>
      <w:r>
        <w:rPr>
          <w:b/>
        </w:rPr>
        <w:t xml:space="preserve">     </w:t>
      </w:r>
      <w:r w:rsidRPr="006356CA">
        <w:rPr>
          <w:b/>
        </w:rPr>
        <w:t xml:space="preserve">Ing. Jaroslav Zámečník, CSc. </w:t>
      </w:r>
    </w:p>
    <w:p w14:paraId="7BCD0C08" w14:textId="18C99837" w:rsidR="003A04B3" w:rsidDel="00ED40CB" w:rsidRDefault="003A04B3" w:rsidP="003A04B3">
      <w:pPr>
        <w:pStyle w:val="Textbezodsazen"/>
        <w:rPr>
          <w:del w:id="4" w:author="Klomfarová Jana, Ing." w:date="2023-06-29T07:36:00Z"/>
        </w:rPr>
        <w:sectPr w:rsidR="003A04B3" w:rsidDel="00ED40CB"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r>
        <w:t>primátor statutárního města Liberec</w:t>
      </w:r>
    </w:p>
    <w:p w14:paraId="04538572" w14:textId="08E13800" w:rsidR="00CB4F6D" w:rsidDel="00ED40CB" w:rsidRDefault="00CB4F6D" w:rsidP="009F0867">
      <w:pPr>
        <w:pStyle w:val="Textbezodsazen"/>
        <w:rPr>
          <w:del w:id="6" w:author="Klomfarová Jana, Ing." w:date="2023-06-29T07:36:00Z"/>
        </w:rPr>
        <w:sectPr w:rsidR="00CB4F6D" w:rsidDel="00ED40CB" w:rsidSect="00F13FDA">
          <w:footerReference w:type="even" r:id="rId18"/>
          <w:footerReference w:type="default" r:id="rId19"/>
          <w:headerReference w:type="first" r:id="rId20"/>
          <w:footerReference w:type="first" r:id="rId21"/>
          <w:pgSz w:w="11906" w:h="16838" w:code="9"/>
          <w:pgMar w:top="1077" w:right="1588" w:bottom="1474" w:left="1588" w:header="595" w:footer="624" w:gutter="0"/>
          <w:cols w:space="708"/>
          <w:titlePg/>
          <w:docGrid w:linePitch="360"/>
        </w:sectPr>
      </w:pPr>
    </w:p>
    <w:p w14:paraId="133327AE" w14:textId="77777777" w:rsidR="00CB4F6D" w:rsidRDefault="00CB4F6D" w:rsidP="00762D88">
      <w:pPr>
        <w:pStyle w:val="Nadpisbezsl1-1"/>
        <w:outlineLvl w:val="0"/>
      </w:pPr>
      <w:r>
        <w:lastRenderedPageBreak/>
        <w:t>Příloha č.</w:t>
      </w:r>
      <w:r w:rsidR="001F518E">
        <w:t xml:space="preserve"> 1</w:t>
      </w:r>
    </w:p>
    <w:p w14:paraId="2C85F9B5" w14:textId="77777777" w:rsidR="00CB4F6D" w:rsidRPr="001F518E" w:rsidRDefault="00342DC7" w:rsidP="001F518E">
      <w:pPr>
        <w:pStyle w:val="Nadpisbezsl1-2"/>
      </w:pPr>
      <w:r w:rsidRPr="001F518E">
        <w:t>Obchodní podmínky</w:t>
      </w:r>
    </w:p>
    <w:p w14:paraId="2AC950C6" w14:textId="77777777" w:rsidR="007145F3" w:rsidRDefault="00907BD0" w:rsidP="00CB4F6D">
      <w:pPr>
        <w:pStyle w:val="Textbezodsazen"/>
      </w:pPr>
      <w:r>
        <w:t>OP/R/25/23</w:t>
      </w:r>
    </w:p>
    <w:p w14:paraId="082C825E" w14:textId="77777777" w:rsidR="007145F3" w:rsidRDefault="007145F3" w:rsidP="00CB4F6D">
      <w:pPr>
        <w:pStyle w:val="Textbezodsazen"/>
      </w:pPr>
    </w:p>
    <w:p w14:paraId="2E91F9BC" w14:textId="77777777" w:rsidR="00237604" w:rsidRDefault="00237604" w:rsidP="00CB4F6D">
      <w:pPr>
        <w:pStyle w:val="Textbezodsazen"/>
      </w:pPr>
    </w:p>
    <w:p w14:paraId="312673DE" w14:textId="77777777" w:rsidR="00237604" w:rsidRDefault="00237604" w:rsidP="00CB4F6D">
      <w:pPr>
        <w:pStyle w:val="Textbezodsazen"/>
      </w:pPr>
    </w:p>
    <w:p w14:paraId="2B37EBEF" w14:textId="77777777" w:rsidR="00237604" w:rsidRDefault="00237604" w:rsidP="00CB4F6D">
      <w:pPr>
        <w:pStyle w:val="Textbezodsazen"/>
      </w:pPr>
    </w:p>
    <w:p w14:paraId="1B62F2F6" w14:textId="77777777" w:rsidR="00237604" w:rsidRDefault="00237604" w:rsidP="00CB4F6D">
      <w:pPr>
        <w:pStyle w:val="Textbezodsazen"/>
      </w:pPr>
    </w:p>
    <w:p w14:paraId="3E0F979E" w14:textId="77777777" w:rsidR="00237604" w:rsidRDefault="00237604" w:rsidP="00CB4F6D">
      <w:pPr>
        <w:pStyle w:val="Textbezodsazen"/>
      </w:pPr>
    </w:p>
    <w:p w14:paraId="7738507A" w14:textId="77777777" w:rsidR="00237604" w:rsidRDefault="00237604" w:rsidP="00CB4F6D">
      <w:pPr>
        <w:pStyle w:val="Textbezodsazen"/>
      </w:pPr>
    </w:p>
    <w:p w14:paraId="46744E7B" w14:textId="77777777" w:rsidR="00237604" w:rsidRDefault="00237604" w:rsidP="00CB4F6D">
      <w:pPr>
        <w:pStyle w:val="Textbezodsazen"/>
      </w:pPr>
    </w:p>
    <w:p w14:paraId="76F3AFC1" w14:textId="77777777" w:rsidR="00237604" w:rsidRDefault="00237604" w:rsidP="00CB4F6D">
      <w:pPr>
        <w:pStyle w:val="Textbezodsazen"/>
      </w:pPr>
    </w:p>
    <w:p w14:paraId="7DAA6E9A" w14:textId="77777777" w:rsidR="00237604" w:rsidRDefault="00237604" w:rsidP="00CB4F6D">
      <w:pPr>
        <w:pStyle w:val="Textbezodsazen"/>
      </w:pPr>
    </w:p>
    <w:p w14:paraId="0E6214F1" w14:textId="77777777" w:rsidR="00237604" w:rsidRDefault="00237604" w:rsidP="00CB4F6D">
      <w:pPr>
        <w:pStyle w:val="Textbezodsazen"/>
      </w:pPr>
    </w:p>
    <w:p w14:paraId="63CA12ED" w14:textId="77777777" w:rsidR="00237604" w:rsidRDefault="00237604" w:rsidP="00CB4F6D">
      <w:pPr>
        <w:pStyle w:val="Textbezodsazen"/>
      </w:pPr>
    </w:p>
    <w:p w14:paraId="5A4502D6" w14:textId="77777777" w:rsidR="00237604" w:rsidRDefault="00237604" w:rsidP="00CB4F6D">
      <w:pPr>
        <w:pStyle w:val="Textbezodsazen"/>
      </w:pPr>
    </w:p>
    <w:p w14:paraId="248AA56F" w14:textId="77777777" w:rsidR="00237604" w:rsidRDefault="00237604" w:rsidP="00CB4F6D">
      <w:pPr>
        <w:pStyle w:val="Textbezodsazen"/>
      </w:pPr>
    </w:p>
    <w:p w14:paraId="75F9570E" w14:textId="77777777" w:rsidR="00237604" w:rsidRDefault="00237604" w:rsidP="00CB4F6D">
      <w:pPr>
        <w:pStyle w:val="Textbezodsazen"/>
      </w:pPr>
    </w:p>
    <w:p w14:paraId="798DBC14" w14:textId="77777777" w:rsidR="00237604" w:rsidRDefault="00237604" w:rsidP="00CB4F6D">
      <w:pPr>
        <w:pStyle w:val="Textbezodsazen"/>
      </w:pPr>
    </w:p>
    <w:p w14:paraId="4D753F2E" w14:textId="77777777" w:rsidR="00237604" w:rsidRDefault="00237604" w:rsidP="00CB4F6D">
      <w:pPr>
        <w:pStyle w:val="Textbezodsazen"/>
      </w:pPr>
    </w:p>
    <w:p w14:paraId="2605A18D" w14:textId="77777777" w:rsidR="00237604" w:rsidRDefault="00237604" w:rsidP="00CB4F6D">
      <w:pPr>
        <w:pStyle w:val="Textbezodsazen"/>
      </w:pPr>
    </w:p>
    <w:p w14:paraId="41136FE5" w14:textId="77777777" w:rsidR="00237604" w:rsidRDefault="00237604" w:rsidP="00CB4F6D">
      <w:pPr>
        <w:pStyle w:val="Textbezodsazen"/>
      </w:pPr>
    </w:p>
    <w:p w14:paraId="21B87D95" w14:textId="77777777" w:rsidR="00237604" w:rsidRDefault="00237604" w:rsidP="00CB4F6D">
      <w:pPr>
        <w:pStyle w:val="Textbezodsazen"/>
      </w:pPr>
    </w:p>
    <w:p w14:paraId="3DB68B5B" w14:textId="77777777" w:rsidR="00237604" w:rsidRDefault="00237604" w:rsidP="00CB4F6D">
      <w:pPr>
        <w:pStyle w:val="Textbezodsazen"/>
      </w:pPr>
    </w:p>
    <w:p w14:paraId="1F0CEDD0" w14:textId="77777777" w:rsidR="00237604" w:rsidRDefault="00237604" w:rsidP="00CB4F6D">
      <w:pPr>
        <w:pStyle w:val="Textbezodsazen"/>
      </w:pPr>
    </w:p>
    <w:p w14:paraId="4E0C108A" w14:textId="77777777" w:rsidR="00237604" w:rsidRDefault="00237604" w:rsidP="00CB4F6D">
      <w:pPr>
        <w:pStyle w:val="Textbezodsazen"/>
      </w:pPr>
    </w:p>
    <w:p w14:paraId="3FE35F04" w14:textId="77777777" w:rsidR="00237604" w:rsidRDefault="00237604" w:rsidP="00CB4F6D">
      <w:pPr>
        <w:pStyle w:val="Textbezodsazen"/>
      </w:pPr>
    </w:p>
    <w:p w14:paraId="10C0F0FA" w14:textId="77777777" w:rsidR="00237604" w:rsidRDefault="00237604" w:rsidP="00CB4F6D">
      <w:pPr>
        <w:pStyle w:val="Textbezodsazen"/>
      </w:pPr>
    </w:p>
    <w:p w14:paraId="54E95619" w14:textId="77777777" w:rsidR="00237604" w:rsidRDefault="00237604" w:rsidP="00CB4F6D">
      <w:pPr>
        <w:pStyle w:val="Textbezodsazen"/>
      </w:pPr>
    </w:p>
    <w:p w14:paraId="1698EE87" w14:textId="77777777" w:rsidR="00237604" w:rsidRDefault="00237604" w:rsidP="00CB4F6D">
      <w:pPr>
        <w:pStyle w:val="Textbezodsazen"/>
      </w:pPr>
    </w:p>
    <w:p w14:paraId="040364AC" w14:textId="77777777" w:rsidR="00237604" w:rsidRDefault="00237604" w:rsidP="00CB4F6D">
      <w:pPr>
        <w:pStyle w:val="Textbezodsazen"/>
      </w:pPr>
    </w:p>
    <w:p w14:paraId="1139D3BC" w14:textId="77777777" w:rsidR="00237604" w:rsidRDefault="00237604" w:rsidP="00CB4F6D">
      <w:pPr>
        <w:pStyle w:val="Textbezodsazen"/>
      </w:pPr>
    </w:p>
    <w:p w14:paraId="727C7E14" w14:textId="77777777" w:rsidR="00237604" w:rsidRDefault="00237604" w:rsidP="00CB4F6D">
      <w:pPr>
        <w:pStyle w:val="Textbezodsazen"/>
      </w:pPr>
    </w:p>
    <w:p w14:paraId="2CFDBA9B" w14:textId="77777777" w:rsidR="00237604" w:rsidRDefault="00237604" w:rsidP="00CB4F6D">
      <w:pPr>
        <w:pStyle w:val="Textbezodsazen"/>
      </w:pPr>
    </w:p>
    <w:p w14:paraId="1CEC912C" w14:textId="77777777" w:rsidR="00237604" w:rsidRDefault="00237604" w:rsidP="00CB4F6D">
      <w:pPr>
        <w:pStyle w:val="Textbezodsazen"/>
      </w:pPr>
    </w:p>
    <w:p w14:paraId="3A89F5B0" w14:textId="77777777" w:rsidR="00CB4F6D" w:rsidRDefault="00CB4F6D" w:rsidP="00866994">
      <w:pPr>
        <w:pStyle w:val="Textbezodsazen"/>
      </w:pPr>
    </w:p>
    <w:p w14:paraId="59A33D53" w14:textId="77777777" w:rsidR="00342DC7" w:rsidRDefault="00342DC7" w:rsidP="00342DC7">
      <w:pPr>
        <w:sectPr w:rsidR="00342DC7" w:rsidSect="00F13FDA">
          <w:footerReference w:type="even" r:id="rId22"/>
          <w:footerReference w:type="default" r:id="rId23"/>
          <w:pgSz w:w="11906" w:h="16838" w:code="9"/>
          <w:pgMar w:top="1077" w:right="1588" w:bottom="1474" w:left="1588" w:header="595" w:footer="624" w:gutter="0"/>
          <w:pgNumType w:start="1"/>
          <w:cols w:space="708"/>
          <w:docGrid w:linePitch="360"/>
        </w:sectPr>
      </w:pPr>
      <w:r>
        <w:br w:type="page"/>
      </w:r>
    </w:p>
    <w:p w14:paraId="66747191" w14:textId="77777777" w:rsidR="00342DC7" w:rsidRDefault="00342DC7" w:rsidP="00762D88">
      <w:pPr>
        <w:pStyle w:val="Nadpisbezsl1-1"/>
        <w:outlineLvl w:val="0"/>
      </w:pPr>
      <w:r>
        <w:lastRenderedPageBreak/>
        <w:t>Příloha č. 2</w:t>
      </w:r>
    </w:p>
    <w:p w14:paraId="1C35AE68" w14:textId="77777777" w:rsidR="00342DC7" w:rsidRPr="001F518E" w:rsidRDefault="00342DC7" w:rsidP="001F518E">
      <w:pPr>
        <w:pStyle w:val="Nadpisbezsl1-2"/>
      </w:pPr>
      <w:r w:rsidRPr="001F518E">
        <w:t xml:space="preserve">Technické podmínky: </w:t>
      </w:r>
    </w:p>
    <w:p w14:paraId="5270806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0F9F6B5"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7A660E"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2A9FAEF" w14:textId="77777777" w:rsidR="00342DC7" w:rsidRPr="00AE4B52" w:rsidRDefault="00342DC7" w:rsidP="00342DC7">
      <w:pPr>
        <w:pStyle w:val="Odstavec1-1a"/>
        <w:rPr>
          <w:rStyle w:val="Tun"/>
        </w:rPr>
      </w:pPr>
      <w:r w:rsidRPr="00AE4B52">
        <w:rPr>
          <w:rStyle w:val="Tun"/>
        </w:rPr>
        <w:t xml:space="preserve">Všeobecné technické podmínky </w:t>
      </w:r>
      <w:r w:rsidR="00907BD0">
        <w:t>VTP/R/16/22</w:t>
      </w:r>
    </w:p>
    <w:p w14:paraId="4E0C601D" w14:textId="76563998" w:rsidR="00342DC7" w:rsidRPr="00AE4B52" w:rsidRDefault="00342DC7" w:rsidP="00342DC7">
      <w:pPr>
        <w:pStyle w:val="Odstavec1-1a"/>
        <w:rPr>
          <w:rStyle w:val="Tun"/>
        </w:rPr>
      </w:pPr>
      <w:r w:rsidRPr="00AE4B52">
        <w:rPr>
          <w:rStyle w:val="Tun"/>
        </w:rPr>
        <w:t xml:space="preserve">Zvláštní technické podmínky </w:t>
      </w:r>
      <w:r w:rsidR="004170F3" w:rsidRPr="004170F3">
        <w:rPr>
          <w:rStyle w:val="Tun"/>
        </w:rPr>
        <w:t xml:space="preserve">ze dne </w:t>
      </w:r>
      <w:r w:rsidR="00A10E7F">
        <w:rPr>
          <w:rStyle w:val="Tun"/>
          <w:b w:val="0"/>
        </w:rPr>
        <w:t>3. 7. 2023</w:t>
      </w:r>
    </w:p>
    <w:p w14:paraId="4BD028B4" w14:textId="77777777" w:rsidR="00342DC7" w:rsidRDefault="00342DC7" w:rsidP="00DD4862">
      <w:pPr>
        <w:pStyle w:val="Textbezodsazen"/>
      </w:pPr>
    </w:p>
    <w:p w14:paraId="0BB66F04" w14:textId="77777777" w:rsidR="00342DC7" w:rsidRDefault="00342DC7" w:rsidP="00DD4862">
      <w:pPr>
        <w:pStyle w:val="Textbezodsazen"/>
      </w:pPr>
    </w:p>
    <w:p w14:paraId="70CD95F6" w14:textId="77777777" w:rsidR="00342DC7" w:rsidRDefault="00342DC7" w:rsidP="00DD4862">
      <w:pPr>
        <w:pStyle w:val="Textbezodsazen"/>
      </w:pPr>
    </w:p>
    <w:p w14:paraId="19FEF056" w14:textId="77777777" w:rsidR="00DD4862" w:rsidRDefault="00DD4862" w:rsidP="00DD4862">
      <w:pPr>
        <w:pStyle w:val="Textbezodsazen"/>
      </w:pPr>
    </w:p>
    <w:p w14:paraId="6456D15B" w14:textId="77777777" w:rsidR="00DD4862" w:rsidRDefault="00DD4862" w:rsidP="00DD4862">
      <w:pPr>
        <w:pStyle w:val="Textbezodsazen"/>
      </w:pPr>
    </w:p>
    <w:p w14:paraId="71AA8026" w14:textId="77777777" w:rsidR="00DD4862" w:rsidRDefault="00DD4862" w:rsidP="00DD4862">
      <w:pPr>
        <w:pStyle w:val="Textbezodsazen"/>
      </w:pPr>
    </w:p>
    <w:p w14:paraId="350327D1" w14:textId="77777777" w:rsidR="00DD4862" w:rsidRDefault="00DD4862" w:rsidP="00DD4862">
      <w:pPr>
        <w:pStyle w:val="Textbezodsazen"/>
      </w:pPr>
    </w:p>
    <w:p w14:paraId="551B5A10" w14:textId="77777777" w:rsidR="00342DC7" w:rsidRDefault="00342DC7" w:rsidP="00DD4862">
      <w:pPr>
        <w:pStyle w:val="Textbezodsazen"/>
      </w:pPr>
    </w:p>
    <w:p w14:paraId="155AE930" w14:textId="77777777" w:rsidR="00AE4B52" w:rsidRDefault="00AE4B52" w:rsidP="00F762A8">
      <w:pPr>
        <w:pStyle w:val="Nadpisbezsl1-1"/>
        <w:sectPr w:rsidR="00AE4B52"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BB093F4" w14:textId="77777777" w:rsidR="00AE4B52" w:rsidRPr="00AE4B52" w:rsidRDefault="00AE4B52" w:rsidP="00762D88">
      <w:pPr>
        <w:pStyle w:val="Nadpisbezsl1-1"/>
        <w:outlineLvl w:val="0"/>
      </w:pPr>
      <w:r w:rsidRPr="00AE4B52">
        <w:lastRenderedPageBreak/>
        <w:t>Příloha č. 3</w:t>
      </w:r>
    </w:p>
    <w:p w14:paraId="2028D65A" w14:textId="77777777" w:rsidR="00AE4B52" w:rsidRPr="001F518E" w:rsidRDefault="00AE4B52" w:rsidP="001F518E">
      <w:pPr>
        <w:pStyle w:val="Nadpisbezsl1-2"/>
      </w:pPr>
      <w:r w:rsidRPr="001F518E">
        <w:t>Související dokumenty</w:t>
      </w:r>
    </w:p>
    <w:p w14:paraId="59B404F3" w14:textId="77777777" w:rsidR="00F36CE2" w:rsidRDefault="00F36CE2" w:rsidP="00F36CE2">
      <w:pPr>
        <w:pStyle w:val="Odrka1-2-"/>
      </w:pPr>
      <w:r>
        <w:t xml:space="preserve">Projektová dokumentace DUSP+PDPS včetně </w:t>
      </w:r>
      <w:r w:rsidRPr="002F348E">
        <w:t>výkazu výměr „Přestavba</w:t>
      </w:r>
      <w:r w:rsidRPr="00684457">
        <w:t xml:space="preserve"> propustku v km 159,434 trati Stará Paka – Liberec na podchod</w:t>
      </w:r>
      <w:r>
        <w:t>“, zpracovatel VALBEK-PRODEX, 09/2021</w:t>
      </w:r>
    </w:p>
    <w:p w14:paraId="6A2EB857" w14:textId="77777777" w:rsidR="00F36CE2" w:rsidRDefault="00F36CE2" w:rsidP="00F36CE2">
      <w:pPr>
        <w:pStyle w:val="Odrka1-2-"/>
      </w:pPr>
      <w:r>
        <w:t>Společné povolení čj.: DUCR-3803/23/Pl ze dne 17. ledna 2023</w:t>
      </w:r>
    </w:p>
    <w:p w14:paraId="1D62C82F" w14:textId="77777777" w:rsidR="00F36CE2" w:rsidRDefault="00F36CE2" w:rsidP="00F36CE2">
      <w:pPr>
        <w:pStyle w:val="Odrka1-2-"/>
      </w:pPr>
      <w:bookmarkStart w:id="7" w:name="_Ref92267992"/>
      <w:bookmarkStart w:id="8" w:name="_Ref104882684"/>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7"/>
      <w:bookmarkEnd w:id="8"/>
    </w:p>
    <w:p w14:paraId="71A68019" w14:textId="77777777" w:rsidR="00AE4B52" w:rsidRDefault="00AE4B52" w:rsidP="00AE4B52">
      <w:pPr>
        <w:pStyle w:val="Textbezodsazen"/>
      </w:pPr>
    </w:p>
    <w:p w14:paraId="1B8D34CC" w14:textId="77777777" w:rsidR="001F518E" w:rsidRDefault="001F518E" w:rsidP="00AE4B52">
      <w:pPr>
        <w:pStyle w:val="Textbezodsazen"/>
      </w:pPr>
    </w:p>
    <w:p w14:paraId="132F3760" w14:textId="77777777" w:rsidR="001F518E" w:rsidRDefault="001F518E" w:rsidP="00AE4B52">
      <w:pPr>
        <w:pStyle w:val="Textbezodsazen"/>
      </w:pPr>
    </w:p>
    <w:p w14:paraId="156C195F" w14:textId="77777777" w:rsidR="00DD4862" w:rsidRDefault="00DD4862" w:rsidP="00AE4B52">
      <w:pPr>
        <w:pStyle w:val="Textbezodsazen"/>
      </w:pPr>
    </w:p>
    <w:p w14:paraId="6F160D87" w14:textId="77777777" w:rsidR="00DD4862" w:rsidRDefault="00DD4862" w:rsidP="00AE4B52">
      <w:pPr>
        <w:pStyle w:val="Textbezodsazen"/>
      </w:pPr>
    </w:p>
    <w:p w14:paraId="3C11E0D7" w14:textId="77777777" w:rsidR="001F518E" w:rsidRDefault="001F518E" w:rsidP="00AE4B52">
      <w:pPr>
        <w:pStyle w:val="Textbezodsazen"/>
      </w:pPr>
    </w:p>
    <w:p w14:paraId="14EB680F" w14:textId="77777777" w:rsidR="001F518E" w:rsidRDefault="001F518E" w:rsidP="00AE4B52">
      <w:pPr>
        <w:pStyle w:val="Textbezodsazen"/>
      </w:pPr>
    </w:p>
    <w:p w14:paraId="2603B3A9" w14:textId="77777777" w:rsidR="001F518E" w:rsidRDefault="001F518E" w:rsidP="00AE4B52">
      <w:pPr>
        <w:pStyle w:val="Textbezodsazen"/>
      </w:pPr>
    </w:p>
    <w:p w14:paraId="7710145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EE82A90" w14:textId="77777777" w:rsidR="001F518E" w:rsidRDefault="001F518E" w:rsidP="00762D88">
      <w:pPr>
        <w:pStyle w:val="Nadpisbezsl1-1"/>
        <w:outlineLvl w:val="0"/>
      </w:pPr>
      <w:r>
        <w:lastRenderedPageBreak/>
        <w:t>Příloha č. 4</w:t>
      </w:r>
    </w:p>
    <w:p w14:paraId="6BB5A68F" w14:textId="77777777" w:rsidR="001F518E" w:rsidRPr="001F518E" w:rsidRDefault="001F518E" w:rsidP="001F518E">
      <w:pPr>
        <w:pStyle w:val="Nadpisbezsl1-2"/>
      </w:pPr>
      <w:r w:rsidRPr="001F518E">
        <w:t>Rekapitulace Ceny Díla</w:t>
      </w:r>
    </w:p>
    <w:p w14:paraId="32C3AA65" w14:textId="77777777" w:rsidR="001F518E" w:rsidRPr="001F518E" w:rsidRDefault="001F518E" w:rsidP="001F518E">
      <w:pPr>
        <w:pStyle w:val="Textbezodsazen"/>
      </w:pPr>
    </w:p>
    <w:p w14:paraId="176CB4A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405ACA26"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7609F416" w14:textId="77777777" w:rsidR="00DD4862" w:rsidRDefault="00DD4862" w:rsidP="00AE4B52">
      <w:pPr>
        <w:pStyle w:val="Textbezodsazen"/>
      </w:pPr>
    </w:p>
    <w:p w14:paraId="76E5D97D" w14:textId="77777777" w:rsidR="00DD4862" w:rsidRDefault="00DD4862" w:rsidP="00AE4B52">
      <w:pPr>
        <w:pStyle w:val="Textbezodsazen"/>
      </w:pPr>
    </w:p>
    <w:p w14:paraId="6AD58705" w14:textId="77777777" w:rsidR="00DD4862" w:rsidRDefault="00DD4862" w:rsidP="00AE4B52">
      <w:pPr>
        <w:pStyle w:val="Textbezodsazen"/>
      </w:pPr>
    </w:p>
    <w:p w14:paraId="1CA9B957" w14:textId="77777777" w:rsidR="00DD4862" w:rsidRDefault="00DD4862" w:rsidP="00AE4B52">
      <w:pPr>
        <w:pStyle w:val="Textbezodsazen"/>
      </w:pPr>
    </w:p>
    <w:p w14:paraId="3637EF16" w14:textId="77777777" w:rsidR="00DD4862" w:rsidRDefault="00DD4862" w:rsidP="00AE4B52">
      <w:pPr>
        <w:pStyle w:val="Textbezodsazen"/>
      </w:pPr>
    </w:p>
    <w:p w14:paraId="1ADBE67A" w14:textId="77777777" w:rsidR="00DD4862" w:rsidRDefault="00DD4862" w:rsidP="00AE4B52">
      <w:pPr>
        <w:pStyle w:val="Textbezodsazen"/>
      </w:pPr>
    </w:p>
    <w:p w14:paraId="012594BD" w14:textId="77777777" w:rsidR="001F518E" w:rsidRDefault="001F518E" w:rsidP="00AE4B52">
      <w:pPr>
        <w:pStyle w:val="Textbezodsazen"/>
      </w:pPr>
    </w:p>
    <w:p w14:paraId="19C7D5E7" w14:textId="77777777" w:rsidR="001F518E" w:rsidRDefault="001F518E" w:rsidP="00AE4B52">
      <w:pPr>
        <w:pStyle w:val="Textbezodsazen"/>
      </w:pPr>
    </w:p>
    <w:p w14:paraId="2265BE16" w14:textId="77777777" w:rsidR="001F518E" w:rsidRDefault="001F518E" w:rsidP="00AE4B52">
      <w:pPr>
        <w:pStyle w:val="Textbezodsazen"/>
        <w:sectPr w:rsidR="001F518E"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43A15B1" w14:textId="77777777" w:rsidR="00FE30B6" w:rsidRDefault="00FE30B6" w:rsidP="008941D9">
      <w:pPr>
        <w:pStyle w:val="Nadpisbezsl1-1"/>
        <w:outlineLvl w:val="0"/>
      </w:pPr>
      <w:r>
        <w:lastRenderedPageBreak/>
        <w:t>Příloha č. 5</w:t>
      </w:r>
    </w:p>
    <w:p w14:paraId="335EF245" w14:textId="77777777" w:rsidR="000A6464" w:rsidRPr="000A6464" w:rsidRDefault="000A6464" w:rsidP="003A04B3">
      <w:pPr>
        <w:spacing w:after="0"/>
        <w:rPr>
          <w:b/>
        </w:rPr>
      </w:pPr>
      <w:r w:rsidRPr="000A6464">
        <w:rPr>
          <w:b/>
        </w:rPr>
        <w:t>Přehled rozdělení stavebních objektů (SO) a provozních souborů (PS) mezi    Objednatele č. 1 a Objednatele č. 2</w:t>
      </w:r>
    </w:p>
    <w:p w14:paraId="5C80FD6B" w14:textId="77777777" w:rsidR="000A6464" w:rsidRDefault="000A6464" w:rsidP="003A04B3">
      <w:pPr>
        <w:spacing w:after="0"/>
        <w:rPr>
          <w:b/>
        </w:rPr>
      </w:pPr>
    </w:p>
    <w:p w14:paraId="5B86EAD7" w14:textId="77777777" w:rsidR="003A04B3" w:rsidRDefault="003A04B3" w:rsidP="003A04B3">
      <w:pPr>
        <w:spacing w:after="0"/>
        <w:rPr>
          <w:b/>
        </w:rPr>
      </w:pPr>
      <w:r>
        <w:rPr>
          <w:b/>
        </w:rPr>
        <w:t xml:space="preserve">Objekty </w:t>
      </w:r>
      <w:r w:rsidRPr="00654F59">
        <w:rPr>
          <w:b/>
        </w:rPr>
        <w:t>Objednatele č. 1</w:t>
      </w:r>
    </w:p>
    <w:p w14:paraId="61EC3117"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 xml:space="preserve">Stavební objekty: </w:t>
      </w:r>
    </w:p>
    <w:tbl>
      <w:tblPr>
        <w:tblW w:w="6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0"/>
        <w:gridCol w:w="5203"/>
      </w:tblGrid>
      <w:tr w:rsidR="003A04B3" w:rsidRPr="00AA3804" w14:paraId="7ACA8E33" w14:textId="77777777" w:rsidTr="003A04B3">
        <w:trPr>
          <w:trHeight w:val="292"/>
        </w:trPr>
        <w:tc>
          <w:tcPr>
            <w:tcW w:w="1460" w:type="dxa"/>
            <w:shd w:val="clear" w:color="auto" w:fill="auto"/>
            <w:noWrap/>
            <w:vAlign w:val="center"/>
            <w:hideMark/>
          </w:tcPr>
          <w:p w14:paraId="3D242A47"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SO 11-10-01</w:t>
            </w:r>
          </w:p>
        </w:tc>
        <w:tc>
          <w:tcPr>
            <w:tcW w:w="5203" w:type="dxa"/>
            <w:shd w:val="clear" w:color="auto" w:fill="auto"/>
            <w:noWrap/>
            <w:vAlign w:val="center"/>
            <w:hideMark/>
          </w:tcPr>
          <w:p w14:paraId="2F76C75A"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Železniční svršek</w:t>
            </w:r>
          </w:p>
        </w:tc>
      </w:tr>
      <w:tr w:rsidR="003A04B3" w:rsidRPr="00AA3804" w14:paraId="475796F6" w14:textId="77777777" w:rsidTr="003A04B3">
        <w:trPr>
          <w:trHeight w:val="292"/>
        </w:trPr>
        <w:tc>
          <w:tcPr>
            <w:tcW w:w="1460" w:type="dxa"/>
            <w:shd w:val="clear" w:color="auto" w:fill="auto"/>
            <w:noWrap/>
            <w:vAlign w:val="center"/>
            <w:hideMark/>
          </w:tcPr>
          <w:p w14:paraId="47BE37CF"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SO 11-11-01</w:t>
            </w:r>
          </w:p>
        </w:tc>
        <w:tc>
          <w:tcPr>
            <w:tcW w:w="5203" w:type="dxa"/>
            <w:shd w:val="clear" w:color="auto" w:fill="auto"/>
            <w:noWrap/>
            <w:vAlign w:val="center"/>
            <w:hideMark/>
          </w:tcPr>
          <w:p w14:paraId="676FCEA6"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Železniční spodek</w:t>
            </w:r>
          </w:p>
        </w:tc>
      </w:tr>
      <w:tr w:rsidR="003A04B3" w:rsidRPr="00AA3804" w14:paraId="5A1F76C6" w14:textId="77777777" w:rsidTr="003A04B3">
        <w:trPr>
          <w:trHeight w:val="292"/>
        </w:trPr>
        <w:tc>
          <w:tcPr>
            <w:tcW w:w="1460" w:type="dxa"/>
            <w:shd w:val="clear" w:color="auto" w:fill="auto"/>
            <w:noWrap/>
            <w:vAlign w:val="center"/>
            <w:hideMark/>
          </w:tcPr>
          <w:p w14:paraId="06474159"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SO 11-10-02</w:t>
            </w:r>
          </w:p>
        </w:tc>
        <w:tc>
          <w:tcPr>
            <w:tcW w:w="5203" w:type="dxa"/>
            <w:shd w:val="clear" w:color="auto" w:fill="auto"/>
            <w:noWrap/>
            <w:vAlign w:val="center"/>
            <w:hideMark/>
          </w:tcPr>
          <w:p w14:paraId="76A2AEF9"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Vlečka ČD, železniční svršek</w:t>
            </w:r>
          </w:p>
        </w:tc>
      </w:tr>
      <w:tr w:rsidR="003A04B3" w:rsidRPr="00AA3804" w14:paraId="565DE3CE" w14:textId="77777777" w:rsidTr="003A04B3">
        <w:trPr>
          <w:trHeight w:val="292"/>
        </w:trPr>
        <w:tc>
          <w:tcPr>
            <w:tcW w:w="1460" w:type="dxa"/>
            <w:shd w:val="clear" w:color="auto" w:fill="auto"/>
            <w:noWrap/>
            <w:vAlign w:val="center"/>
            <w:hideMark/>
          </w:tcPr>
          <w:p w14:paraId="041C6E90"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SO 11-11-02</w:t>
            </w:r>
          </w:p>
        </w:tc>
        <w:tc>
          <w:tcPr>
            <w:tcW w:w="5203" w:type="dxa"/>
            <w:shd w:val="clear" w:color="auto" w:fill="auto"/>
            <w:noWrap/>
            <w:vAlign w:val="center"/>
            <w:hideMark/>
          </w:tcPr>
          <w:p w14:paraId="51CA3B9D"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Vlečka ČD, železniční spodek</w:t>
            </w:r>
          </w:p>
        </w:tc>
      </w:tr>
      <w:tr w:rsidR="003A04B3" w:rsidRPr="00AA3804" w14:paraId="1354A0FD" w14:textId="77777777" w:rsidTr="003A04B3">
        <w:trPr>
          <w:trHeight w:val="292"/>
        </w:trPr>
        <w:tc>
          <w:tcPr>
            <w:tcW w:w="1460" w:type="dxa"/>
            <w:shd w:val="clear" w:color="auto" w:fill="auto"/>
            <w:noWrap/>
            <w:vAlign w:val="center"/>
            <w:hideMark/>
          </w:tcPr>
          <w:p w14:paraId="6AF933A5"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SO 11-21-01</w:t>
            </w:r>
          </w:p>
        </w:tc>
        <w:tc>
          <w:tcPr>
            <w:tcW w:w="5203" w:type="dxa"/>
            <w:shd w:val="clear" w:color="auto" w:fill="auto"/>
            <w:noWrap/>
            <w:vAlign w:val="center"/>
            <w:hideMark/>
          </w:tcPr>
          <w:p w14:paraId="753F2AAA"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Propustek v km 159,434 (přestavba na podchod)</w:t>
            </w:r>
          </w:p>
        </w:tc>
      </w:tr>
      <w:tr w:rsidR="003A04B3" w:rsidRPr="00AA3804" w14:paraId="2864B84D" w14:textId="77777777" w:rsidTr="003A04B3">
        <w:trPr>
          <w:trHeight w:val="292"/>
        </w:trPr>
        <w:tc>
          <w:tcPr>
            <w:tcW w:w="1460" w:type="dxa"/>
            <w:shd w:val="clear" w:color="auto" w:fill="auto"/>
            <w:noWrap/>
            <w:vAlign w:val="center"/>
            <w:hideMark/>
          </w:tcPr>
          <w:p w14:paraId="30B0CCAC"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SO 11-33-01</w:t>
            </w:r>
          </w:p>
        </w:tc>
        <w:tc>
          <w:tcPr>
            <w:tcW w:w="5203" w:type="dxa"/>
            <w:shd w:val="clear" w:color="auto" w:fill="auto"/>
            <w:noWrap/>
            <w:vAlign w:val="center"/>
            <w:hideMark/>
          </w:tcPr>
          <w:p w14:paraId="09A8B642"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Přeložka STL plynovodu</w:t>
            </w:r>
          </w:p>
        </w:tc>
      </w:tr>
      <w:tr w:rsidR="003A04B3" w:rsidRPr="00AA3804" w14:paraId="49D74E92" w14:textId="77777777" w:rsidTr="003A04B3">
        <w:trPr>
          <w:trHeight w:val="292"/>
        </w:trPr>
        <w:tc>
          <w:tcPr>
            <w:tcW w:w="1460" w:type="dxa"/>
            <w:shd w:val="clear" w:color="auto" w:fill="auto"/>
            <w:noWrap/>
            <w:vAlign w:val="center"/>
            <w:hideMark/>
          </w:tcPr>
          <w:p w14:paraId="3AFF2FE6"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SO 11-79-01</w:t>
            </w:r>
          </w:p>
        </w:tc>
        <w:tc>
          <w:tcPr>
            <w:tcW w:w="5203" w:type="dxa"/>
            <w:shd w:val="clear" w:color="auto" w:fill="auto"/>
            <w:noWrap/>
            <w:vAlign w:val="center"/>
            <w:hideMark/>
          </w:tcPr>
          <w:p w14:paraId="6ADD60CB"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Oplocení kolejiště</w:t>
            </w:r>
          </w:p>
        </w:tc>
      </w:tr>
      <w:tr w:rsidR="003A04B3" w:rsidRPr="00AA3804" w14:paraId="47FC5A39" w14:textId="77777777" w:rsidTr="003A04B3">
        <w:trPr>
          <w:trHeight w:val="292"/>
        </w:trPr>
        <w:tc>
          <w:tcPr>
            <w:tcW w:w="1460" w:type="dxa"/>
            <w:shd w:val="clear" w:color="auto" w:fill="auto"/>
            <w:noWrap/>
            <w:vAlign w:val="center"/>
            <w:hideMark/>
          </w:tcPr>
          <w:p w14:paraId="63EE1692"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SO 11-86-01</w:t>
            </w:r>
          </w:p>
        </w:tc>
        <w:tc>
          <w:tcPr>
            <w:tcW w:w="5203" w:type="dxa"/>
            <w:shd w:val="clear" w:color="auto" w:fill="auto"/>
            <w:noWrap/>
            <w:vAlign w:val="center"/>
            <w:hideMark/>
          </w:tcPr>
          <w:p w14:paraId="3FE4CF95"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Přeložky kabelů SEE</w:t>
            </w:r>
          </w:p>
        </w:tc>
      </w:tr>
      <w:tr w:rsidR="003A04B3" w:rsidRPr="00AA3804" w14:paraId="4D70AE32" w14:textId="77777777" w:rsidTr="003A04B3">
        <w:trPr>
          <w:trHeight w:val="292"/>
        </w:trPr>
        <w:tc>
          <w:tcPr>
            <w:tcW w:w="1460" w:type="dxa"/>
            <w:shd w:val="clear" w:color="auto" w:fill="auto"/>
            <w:noWrap/>
            <w:vAlign w:val="center"/>
            <w:hideMark/>
          </w:tcPr>
          <w:p w14:paraId="371E2768"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SO 11-92-01</w:t>
            </w:r>
          </w:p>
        </w:tc>
        <w:tc>
          <w:tcPr>
            <w:tcW w:w="5203" w:type="dxa"/>
            <w:shd w:val="clear" w:color="auto" w:fill="auto"/>
            <w:noWrap/>
            <w:vAlign w:val="center"/>
            <w:hideMark/>
          </w:tcPr>
          <w:p w14:paraId="1ADA8D6F"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Kácení mimolesní zeleně</w:t>
            </w:r>
          </w:p>
        </w:tc>
      </w:tr>
    </w:tbl>
    <w:p w14:paraId="76D789F4" w14:textId="77777777" w:rsidR="003A04B3" w:rsidRPr="00AA3804" w:rsidRDefault="003A04B3" w:rsidP="003A04B3">
      <w:pPr>
        <w:spacing w:after="0"/>
        <w:rPr>
          <w:rFonts w:ascii="Arial" w:hAnsi="Arial" w:cs="Arial"/>
          <w:sz w:val="18"/>
          <w:szCs w:val="18"/>
        </w:rPr>
      </w:pPr>
    </w:p>
    <w:p w14:paraId="45D45505"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 xml:space="preserve">Provozní soubory: </w:t>
      </w:r>
    </w:p>
    <w:tbl>
      <w:tblPr>
        <w:tblW w:w="6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0"/>
        <w:gridCol w:w="5203"/>
      </w:tblGrid>
      <w:tr w:rsidR="003A04B3" w:rsidRPr="00AA3804" w14:paraId="532436BD" w14:textId="77777777" w:rsidTr="003A04B3">
        <w:trPr>
          <w:trHeight w:val="330"/>
        </w:trPr>
        <w:tc>
          <w:tcPr>
            <w:tcW w:w="1460" w:type="dxa"/>
            <w:shd w:val="clear" w:color="auto" w:fill="auto"/>
            <w:noWrap/>
            <w:vAlign w:val="center"/>
            <w:hideMark/>
          </w:tcPr>
          <w:p w14:paraId="7DCE728F"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PS 11-01-11</w:t>
            </w:r>
          </w:p>
        </w:tc>
        <w:tc>
          <w:tcPr>
            <w:tcW w:w="5203" w:type="dxa"/>
            <w:shd w:val="clear" w:color="auto" w:fill="auto"/>
            <w:noWrap/>
            <w:vAlign w:val="center"/>
            <w:hideMark/>
          </w:tcPr>
          <w:p w14:paraId="740DDEAB"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Přeložky kabelů zabezpečovacího zařízení</w:t>
            </w:r>
          </w:p>
        </w:tc>
      </w:tr>
      <w:tr w:rsidR="003A04B3" w:rsidRPr="00AA3804" w14:paraId="6781B2EF" w14:textId="77777777" w:rsidTr="003A04B3">
        <w:trPr>
          <w:trHeight w:val="330"/>
        </w:trPr>
        <w:tc>
          <w:tcPr>
            <w:tcW w:w="1460" w:type="dxa"/>
            <w:shd w:val="clear" w:color="auto" w:fill="auto"/>
            <w:noWrap/>
            <w:vAlign w:val="center"/>
            <w:hideMark/>
          </w:tcPr>
          <w:p w14:paraId="2F54CACD"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PS 11-02-51</w:t>
            </w:r>
          </w:p>
        </w:tc>
        <w:tc>
          <w:tcPr>
            <w:tcW w:w="5203" w:type="dxa"/>
            <w:shd w:val="clear" w:color="auto" w:fill="auto"/>
            <w:noWrap/>
            <w:vAlign w:val="center"/>
            <w:hideMark/>
          </w:tcPr>
          <w:p w14:paraId="62F4E1A7"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Přeložky kabelů sdělovacího zařízení</w:t>
            </w:r>
          </w:p>
        </w:tc>
      </w:tr>
      <w:tr w:rsidR="003A04B3" w:rsidRPr="00AA3804" w14:paraId="382A7935" w14:textId="77777777" w:rsidTr="003A04B3">
        <w:trPr>
          <w:trHeight w:val="330"/>
        </w:trPr>
        <w:tc>
          <w:tcPr>
            <w:tcW w:w="1460" w:type="dxa"/>
            <w:shd w:val="clear" w:color="auto" w:fill="auto"/>
            <w:noWrap/>
            <w:vAlign w:val="center"/>
            <w:hideMark/>
          </w:tcPr>
          <w:p w14:paraId="75BA70E9"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PS 11-02-52</w:t>
            </w:r>
          </w:p>
        </w:tc>
        <w:tc>
          <w:tcPr>
            <w:tcW w:w="5203" w:type="dxa"/>
            <w:shd w:val="clear" w:color="auto" w:fill="auto"/>
            <w:noWrap/>
            <w:vAlign w:val="center"/>
            <w:hideMark/>
          </w:tcPr>
          <w:p w14:paraId="0C8A7EAD" w14:textId="77777777" w:rsidR="003A04B3" w:rsidRPr="00AA3804" w:rsidRDefault="003A04B3" w:rsidP="003A04B3">
            <w:pPr>
              <w:spacing w:after="0"/>
              <w:rPr>
                <w:rFonts w:ascii="Arial" w:hAnsi="Arial" w:cs="Arial"/>
                <w:sz w:val="18"/>
                <w:szCs w:val="18"/>
              </w:rPr>
            </w:pPr>
            <w:r w:rsidRPr="00AA3804">
              <w:rPr>
                <w:rFonts w:ascii="Arial" w:hAnsi="Arial" w:cs="Arial"/>
                <w:sz w:val="18"/>
                <w:szCs w:val="18"/>
              </w:rPr>
              <w:t>Přeložky sdělovacích kabelů CTD a ČD Telematika</w:t>
            </w:r>
          </w:p>
        </w:tc>
      </w:tr>
    </w:tbl>
    <w:p w14:paraId="5078AF3C" w14:textId="77777777" w:rsidR="003A04B3" w:rsidRDefault="003A04B3" w:rsidP="003A04B3">
      <w:pPr>
        <w:spacing w:after="0"/>
        <w:rPr>
          <w:b/>
        </w:rPr>
      </w:pPr>
    </w:p>
    <w:p w14:paraId="40E7677D" w14:textId="77777777" w:rsidR="003A04B3" w:rsidRDefault="003A04B3" w:rsidP="003A04B3">
      <w:pPr>
        <w:spacing w:after="0"/>
        <w:rPr>
          <w:b/>
        </w:rPr>
      </w:pPr>
    </w:p>
    <w:p w14:paraId="087A0652" w14:textId="77777777" w:rsidR="003A04B3" w:rsidRDefault="003A04B3" w:rsidP="003A04B3">
      <w:pPr>
        <w:spacing w:after="0"/>
        <w:rPr>
          <w:b/>
        </w:rPr>
      </w:pPr>
      <w:r>
        <w:rPr>
          <w:b/>
        </w:rPr>
        <w:t>Objekty Objednatele č. 2</w:t>
      </w:r>
    </w:p>
    <w:p w14:paraId="4C513E72" w14:textId="77777777" w:rsidR="003A04B3" w:rsidRDefault="003A04B3" w:rsidP="003A04B3">
      <w:pPr>
        <w:spacing w:after="0"/>
        <w:rPr>
          <w:rFonts w:ascii="Arial" w:hAnsi="Arial" w:cs="Arial"/>
          <w:sz w:val="18"/>
          <w:szCs w:val="18"/>
        </w:rPr>
      </w:pPr>
      <w:r w:rsidRPr="00AA3804">
        <w:rPr>
          <w:rFonts w:ascii="Arial" w:hAnsi="Arial" w:cs="Arial"/>
          <w:sz w:val="18"/>
          <w:szCs w:val="18"/>
        </w:rPr>
        <w:t xml:space="preserve">Stavební objekty: </w:t>
      </w:r>
    </w:p>
    <w:p w14:paraId="63D58044" w14:textId="77777777" w:rsidR="003A04B3" w:rsidRPr="00AA3804" w:rsidRDefault="003A04B3" w:rsidP="003A04B3">
      <w:pPr>
        <w:spacing w:after="0"/>
        <w:rPr>
          <w:rFonts w:ascii="Arial" w:hAnsi="Arial" w:cs="Arial"/>
          <w:sz w:val="18"/>
          <w:szCs w:val="18"/>
        </w:rPr>
      </w:pP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0"/>
        <w:gridCol w:w="7329"/>
      </w:tblGrid>
      <w:tr w:rsidR="003A04B3" w:rsidRPr="007D2346" w14:paraId="22585BAE"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69D47"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101</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C67D6"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Stezka v podchodu a přechod</w:t>
            </w:r>
          </w:p>
        </w:tc>
      </w:tr>
      <w:tr w:rsidR="003A04B3" w:rsidRPr="007D2346" w14:paraId="3E9FA24C"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1DB02"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102.1</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BA96D"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Stezka podél ul. 28. října (1. etapa)</w:t>
            </w:r>
          </w:p>
        </w:tc>
      </w:tr>
      <w:tr w:rsidR="003A04B3" w:rsidRPr="007D2346" w14:paraId="35B8974D"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22670"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102.2</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94E95"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Stezka podél ul. 28. října (2. etapa)</w:t>
            </w:r>
          </w:p>
        </w:tc>
      </w:tr>
      <w:tr w:rsidR="003A04B3" w:rsidRPr="007D2346" w14:paraId="3078CDA6"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1317A"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103</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3DA41"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Bezbariérový přístup</w:t>
            </w:r>
          </w:p>
        </w:tc>
      </w:tr>
      <w:tr w:rsidR="003A04B3" w:rsidRPr="007D2346" w14:paraId="59395638"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63192"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201</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886D4"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Schodiště a monolitická část podchodu</w:t>
            </w:r>
          </w:p>
        </w:tc>
      </w:tr>
      <w:tr w:rsidR="003A04B3" w:rsidRPr="007D2346" w14:paraId="111AFD3A"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D8F12"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202.1</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64828"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Opěrná zeď u přechodu (1. etapa)</w:t>
            </w:r>
          </w:p>
        </w:tc>
      </w:tr>
      <w:tr w:rsidR="003A04B3" w:rsidRPr="007D2346" w14:paraId="7BC64CF0"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1539D"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202.2</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19B0E"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Opěrná zeď u přechodu (2. etapa)</w:t>
            </w:r>
          </w:p>
        </w:tc>
      </w:tr>
      <w:tr w:rsidR="003A04B3" w:rsidRPr="007D2346" w14:paraId="7BB99AE7"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27FC3"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203</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C16F6"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Opěrné zdi bezbariérového přístupu</w:t>
            </w:r>
          </w:p>
        </w:tc>
      </w:tr>
      <w:tr w:rsidR="003A04B3" w:rsidRPr="007D2346" w14:paraId="3FC413E5"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89CD2"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204</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4D31F"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Betonová zídka u přechodu</w:t>
            </w:r>
          </w:p>
        </w:tc>
      </w:tr>
      <w:tr w:rsidR="003A04B3" w:rsidRPr="007D2346" w14:paraId="50C428D6"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C048B"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205</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725DB"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Betonové zídky bezbariérového přístupu</w:t>
            </w:r>
          </w:p>
        </w:tc>
      </w:tr>
      <w:tr w:rsidR="003A04B3" w:rsidRPr="007D2346" w14:paraId="6205E524"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F7156"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301</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BB0AE"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Odvodnění</w:t>
            </w:r>
          </w:p>
        </w:tc>
      </w:tr>
      <w:tr w:rsidR="003A04B3" w:rsidRPr="007D2346" w14:paraId="06E58AC2"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47F6E"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401a</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96146"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Přeložky kabelů T-Mobile (Stavební část)</w:t>
            </w:r>
          </w:p>
        </w:tc>
      </w:tr>
      <w:tr w:rsidR="003A04B3" w:rsidRPr="007D2346" w14:paraId="22823F33"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8DD2A"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402a</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95FF1"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Přeložky kabelů Liberecká IS (Stavební část)</w:t>
            </w:r>
          </w:p>
        </w:tc>
      </w:tr>
      <w:tr w:rsidR="003A04B3" w:rsidRPr="007D2346" w14:paraId="58B6B7D0"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F462B"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403</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3CAC5"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Přeložky kabelů CETIN</w:t>
            </w:r>
          </w:p>
        </w:tc>
      </w:tr>
      <w:tr w:rsidR="003A04B3" w:rsidRPr="007D2346" w14:paraId="7B6828C0"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69501"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405</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F3D87"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Veřejné osvětlení podchodu, přechodu a schodiště</w:t>
            </w:r>
          </w:p>
        </w:tc>
      </w:tr>
      <w:tr w:rsidR="003A04B3" w:rsidRPr="007D2346" w14:paraId="26C4A7D6"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03D3E"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406</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A5827"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Veřejné osvětlení bezbariérového přístupu a stezky podél ul. 28. října</w:t>
            </w:r>
          </w:p>
        </w:tc>
      </w:tr>
      <w:tr w:rsidR="003A04B3" w:rsidRPr="007D2346" w14:paraId="14D707C3"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78426"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801</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5839D"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Vegetační úpravy</w:t>
            </w:r>
          </w:p>
        </w:tc>
      </w:tr>
      <w:tr w:rsidR="003A04B3" w:rsidRPr="007D2346" w14:paraId="38D97DF6"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182A2"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902.1</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D3C93"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Bezpečnostní zábradlí (1. etapa)</w:t>
            </w:r>
          </w:p>
        </w:tc>
      </w:tr>
      <w:tr w:rsidR="003A04B3" w:rsidRPr="007D2346" w14:paraId="12C65DDE" w14:textId="77777777" w:rsidTr="003A04B3">
        <w:trPr>
          <w:trHeight w:val="273"/>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226CE"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SO 902.2</w:t>
            </w:r>
          </w:p>
        </w:tc>
        <w:tc>
          <w:tcPr>
            <w:tcW w:w="7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7578B" w14:textId="77777777" w:rsidR="003A04B3" w:rsidRPr="00F755E4" w:rsidRDefault="003A04B3" w:rsidP="003A04B3">
            <w:pPr>
              <w:spacing w:after="0" w:line="240" w:lineRule="auto"/>
              <w:rPr>
                <w:rFonts w:ascii="Arial" w:hAnsi="Arial" w:cs="Arial"/>
                <w:sz w:val="18"/>
                <w:szCs w:val="18"/>
              </w:rPr>
            </w:pPr>
            <w:r w:rsidRPr="00F755E4">
              <w:rPr>
                <w:rFonts w:ascii="Arial" w:hAnsi="Arial" w:cs="Arial"/>
                <w:sz w:val="18"/>
                <w:szCs w:val="18"/>
              </w:rPr>
              <w:t>Bezpečnostní zábradlí (2. etapa)</w:t>
            </w:r>
          </w:p>
        </w:tc>
      </w:tr>
    </w:tbl>
    <w:p w14:paraId="5F0BD67A" w14:textId="77777777" w:rsidR="00176F59" w:rsidRDefault="00176F59" w:rsidP="00FE30B6">
      <w:pPr>
        <w:pStyle w:val="Nadpisbezsl1-1"/>
        <w:outlineLvl w:val="0"/>
      </w:pPr>
    </w:p>
    <w:p w14:paraId="642FF570" w14:textId="77777777" w:rsidR="00FE30B6" w:rsidRDefault="001F518E" w:rsidP="00FE30B6">
      <w:pPr>
        <w:pStyle w:val="Nadpisbezsl1-1"/>
        <w:outlineLvl w:val="0"/>
      </w:pPr>
      <w:r>
        <w:t xml:space="preserve">Příloha č. </w:t>
      </w:r>
      <w:r w:rsidR="00FE30B6">
        <w:t>6</w:t>
      </w:r>
    </w:p>
    <w:p w14:paraId="1EE7B1D7" w14:textId="77777777" w:rsidR="001F518E" w:rsidRPr="001F518E" w:rsidRDefault="001F518E" w:rsidP="00FE30B6">
      <w:pPr>
        <w:pStyle w:val="Nadpisbezsl1-1"/>
        <w:outlineLvl w:val="0"/>
      </w:pPr>
      <w:r w:rsidRPr="001F518E">
        <w:t>Harmonogram postupu prací</w:t>
      </w:r>
    </w:p>
    <w:p w14:paraId="399E4B04" w14:textId="77777777" w:rsidR="001F518E" w:rsidRPr="001F518E" w:rsidRDefault="001F518E" w:rsidP="001F518E">
      <w:pPr>
        <w:pStyle w:val="Textbezodsazen"/>
      </w:pPr>
      <w:bookmarkStart w:id="9" w:name="_Hlk141357838"/>
    </w:p>
    <w:p w14:paraId="08B09DFE"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bookmarkEnd w:id="9"/>
    <w:p w14:paraId="7AA9BBF6" w14:textId="77777777" w:rsidR="001F518E" w:rsidRDefault="001F518E" w:rsidP="001F518E">
      <w:pPr>
        <w:pStyle w:val="Textbezodsazen"/>
      </w:pPr>
    </w:p>
    <w:p w14:paraId="5C9CD064" w14:textId="77777777" w:rsidR="001F518E" w:rsidRDefault="001F518E" w:rsidP="001F518E">
      <w:pPr>
        <w:pStyle w:val="Textbezodsazen"/>
      </w:pPr>
    </w:p>
    <w:p w14:paraId="06F36845" w14:textId="77777777" w:rsidR="001F518E" w:rsidRDefault="001F518E" w:rsidP="001F518E">
      <w:pPr>
        <w:pStyle w:val="Textbezodsazen"/>
      </w:pPr>
    </w:p>
    <w:p w14:paraId="42F3CDAC" w14:textId="77777777" w:rsidR="00DD4862" w:rsidRDefault="00DD4862" w:rsidP="001F518E">
      <w:pPr>
        <w:pStyle w:val="Textbezodsazen"/>
      </w:pPr>
    </w:p>
    <w:p w14:paraId="1E261894" w14:textId="77777777" w:rsidR="001F518E" w:rsidRDefault="001F518E" w:rsidP="001F518E">
      <w:pPr>
        <w:pStyle w:val="Textbezodsazen"/>
      </w:pPr>
    </w:p>
    <w:p w14:paraId="3689981E" w14:textId="77777777" w:rsidR="001F518E" w:rsidRDefault="001F518E" w:rsidP="001F518E">
      <w:pPr>
        <w:pStyle w:val="Textbezodsazen"/>
      </w:pPr>
    </w:p>
    <w:p w14:paraId="579D9322" w14:textId="77777777" w:rsidR="001F518E" w:rsidRPr="001F518E" w:rsidRDefault="001F518E" w:rsidP="001F518E">
      <w:pPr>
        <w:pStyle w:val="Textbezodsazen"/>
        <w:sectPr w:rsidR="001F518E" w:rsidRPr="001F518E" w:rsidSect="00F13FDA">
          <w:footerReference w:type="even" r:id="rId33"/>
          <w:footerReference w:type="default" r:id="rId34"/>
          <w:pgSz w:w="11906" w:h="16838" w:code="9"/>
          <w:pgMar w:top="1077" w:right="1588" w:bottom="1474" w:left="1588" w:header="595" w:footer="624" w:gutter="0"/>
          <w:pgNumType w:start="1"/>
          <w:cols w:space="708"/>
          <w:docGrid w:linePitch="360"/>
        </w:sectPr>
      </w:pPr>
    </w:p>
    <w:p w14:paraId="53227031" w14:textId="77777777" w:rsidR="00502690" w:rsidRDefault="00502690" w:rsidP="008941D9">
      <w:pPr>
        <w:pStyle w:val="Nadpisbezsl1-1"/>
        <w:outlineLvl w:val="0"/>
      </w:pPr>
      <w:r w:rsidRPr="00B26902">
        <w:lastRenderedPageBreak/>
        <w:t xml:space="preserve">Příloha č. </w:t>
      </w:r>
      <w:r w:rsidR="00FE30B6">
        <w:t>7</w:t>
      </w:r>
    </w:p>
    <w:p w14:paraId="6B36F6C4" w14:textId="77777777" w:rsidR="001F518E" w:rsidRPr="00B26902" w:rsidRDefault="001F518E" w:rsidP="001F518E">
      <w:pPr>
        <w:pStyle w:val="Nadpisbezsl1-2"/>
      </w:pPr>
      <w:r>
        <w:t>Oprávněné osoby</w:t>
      </w:r>
    </w:p>
    <w:p w14:paraId="36A5BDC8" w14:textId="77777777" w:rsidR="00502690" w:rsidRPr="00B26902" w:rsidRDefault="001F518E" w:rsidP="00F762A8">
      <w:pPr>
        <w:pStyle w:val="Nadpisbezsl1-2"/>
      </w:pPr>
      <w:r>
        <w:t xml:space="preserve">Za </w:t>
      </w:r>
      <w:r w:rsidR="00502690">
        <w:t>O</w:t>
      </w:r>
      <w:r>
        <w:t>bjednatele:</w:t>
      </w:r>
    </w:p>
    <w:p w14:paraId="0F6E6FCF" w14:textId="005286CE"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r w:rsidR="00ED40CB">
        <w:rPr>
          <w:rFonts w:asciiTheme="minorHAnsi" w:hAnsiTheme="minorHAnsi"/>
          <w:sz w:val="18"/>
          <w:szCs w:val="18"/>
        </w:rPr>
        <w:t xml:space="preserve"> za Objednatele 1</w:t>
      </w:r>
    </w:p>
    <w:tbl>
      <w:tblPr>
        <w:tblStyle w:val="Tabulka10"/>
        <w:tblW w:w="8868" w:type="dxa"/>
        <w:tblLook w:val="04A0" w:firstRow="1" w:lastRow="0" w:firstColumn="1" w:lastColumn="0" w:noHBand="0" w:noVBand="1"/>
      </w:tblPr>
      <w:tblGrid>
        <w:gridCol w:w="3056"/>
        <w:gridCol w:w="5812"/>
      </w:tblGrid>
      <w:tr w:rsidR="00502690" w:rsidRPr="00F95FBD" w14:paraId="2EFCFD73"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C41CFC"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98BFA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0F0F1FD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93FCD2"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5A56C82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E4A2F8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94B41F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448ED5" w14:textId="77777777" w:rsidR="002038D5" w:rsidRPr="00F95FBD" w:rsidRDefault="002038D5" w:rsidP="002038D5">
            <w:pPr>
              <w:pStyle w:val="Tabulka"/>
            </w:pPr>
            <w:r w:rsidRPr="00F95FBD">
              <w:t>E-mail</w:t>
            </w:r>
          </w:p>
        </w:tc>
        <w:tc>
          <w:tcPr>
            <w:tcW w:w="5812" w:type="dxa"/>
          </w:tcPr>
          <w:p w14:paraId="2B286F8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03E4C6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2E9C36" w14:textId="77777777" w:rsidR="002038D5" w:rsidRPr="00F95FBD" w:rsidRDefault="002038D5" w:rsidP="002038D5">
            <w:pPr>
              <w:pStyle w:val="Tabulka"/>
            </w:pPr>
            <w:r w:rsidRPr="00F95FBD">
              <w:t>Telefon</w:t>
            </w:r>
          </w:p>
        </w:tc>
        <w:tc>
          <w:tcPr>
            <w:tcW w:w="5812" w:type="dxa"/>
          </w:tcPr>
          <w:p w14:paraId="022BAA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1065B7F" w14:textId="77777777" w:rsidR="002038D5" w:rsidRDefault="002038D5" w:rsidP="00502690">
      <w:pPr>
        <w:pStyle w:val="Textbezodsazen"/>
      </w:pPr>
    </w:p>
    <w:p w14:paraId="7BF0F192" w14:textId="2FD9869D" w:rsidR="00BB6AAF" w:rsidRPr="00F95FBD" w:rsidRDefault="00BB6AAF" w:rsidP="00BB6AA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r w:rsidR="00ED40CB">
        <w:rPr>
          <w:rFonts w:asciiTheme="minorHAnsi" w:hAnsiTheme="minorHAnsi"/>
          <w:sz w:val="18"/>
          <w:szCs w:val="18"/>
        </w:rPr>
        <w:t xml:space="preserve"> za Objednatele 2</w:t>
      </w:r>
    </w:p>
    <w:tbl>
      <w:tblPr>
        <w:tblStyle w:val="Tabulka10"/>
        <w:tblW w:w="8868" w:type="dxa"/>
        <w:tblLook w:val="04A0" w:firstRow="1" w:lastRow="0" w:firstColumn="1" w:lastColumn="0" w:noHBand="0" w:noVBand="1"/>
      </w:tblPr>
      <w:tblGrid>
        <w:gridCol w:w="3056"/>
        <w:gridCol w:w="5812"/>
      </w:tblGrid>
      <w:tr w:rsidR="00BB6AAF" w:rsidRPr="00F95FBD" w14:paraId="6E9B81D8" w14:textId="77777777" w:rsidTr="006C163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707775" w14:textId="77777777" w:rsidR="00BB6AAF" w:rsidRPr="00F95FBD" w:rsidRDefault="00BB6AAF" w:rsidP="006C163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6A3A271" w14:textId="77777777" w:rsidR="00BB6AAF" w:rsidRPr="00F95FBD" w:rsidRDefault="00BB6AAF" w:rsidP="006C1632">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BB6AAF" w:rsidRPr="00F95FBD" w14:paraId="3DA16F01" w14:textId="77777777" w:rsidTr="006C163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D12F88" w14:textId="77777777" w:rsidR="00BB6AAF" w:rsidRPr="008175E5" w:rsidRDefault="00BB6AAF" w:rsidP="006C1632">
            <w:pPr>
              <w:pStyle w:val="Tabulka"/>
              <w:rPr>
                <w:rStyle w:val="Nadpisvtabulce"/>
                <w:b w:val="0"/>
              </w:rPr>
            </w:pPr>
            <w:r w:rsidRPr="008175E5">
              <w:rPr>
                <w:rStyle w:val="Nadpisvtabulce"/>
                <w:b w:val="0"/>
              </w:rPr>
              <w:t>Adresa</w:t>
            </w:r>
          </w:p>
        </w:tc>
        <w:tc>
          <w:tcPr>
            <w:tcW w:w="5812" w:type="dxa"/>
          </w:tcPr>
          <w:p w14:paraId="1A195C2F" w14:textId="77777777" w:rsidR="00BB6AAF" w:rsidRDefault="00BB6AAF" w:rsidP="006C1632">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9F24081" w14:textId="77777777" w:rsidR="00BB6AAF" w:rsidRPr="001F518E" w:rsidRDefault="00BB6AAF" w:rsidP="006C163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B6AAF" w:rsidRPr="00F95FBD" w14:paraId="645E4600" w14:textId="77777777" w:rsidTr="006C163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2C408B" w14:textId="77777777" w:rsidR="00BB6AAF" w:rsidRPr="00F95FBD" w:rsidRDefault="00BB6AAF" w:rsidP="006C1632">
            <w:pPr>
              <w:pStyle w:val="Tabulka"/>
            </w:pPr>
            <w:r w:rsidRPr="00F95FBD">
              <w:t>E-mail</w:t>
            </w:r>
          </w:p>
        </w:tc>
        <w:tc>
          <w:tcPr>
            <w:tcW w:w="5812" w:type="dxa"/>
          </w:tcPr>
          <w:p w14:paraId="3DB503C4" w14:textId="77777777" w:rsidR="00BB6AAF" w:rsidRPr="001F518E" w:rsidRDefault="00BB6AAF" w:rsidP="006C16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BB6AAF" w:rsidRPr="00F95FBD" w14:paraId="3DAC68A5" w14:textId="77777777" w:rsidTr="006C163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B05900" w14:textId="77777777" w:rsidR="00BB6AAF" w:rsidRPr="00F95FBD" w:rsidRDefault="00BB6AAF" w:rsidP="006C1632">
            <w:pPr>
              <w:pStyle w:val="Tabulka"/>
            </w:pPr>
            <w:r w:rsidRPr="00F95FBD">
              <w:t>Telefon</w:t>
            </w:r>
          </w:p>
        </w:tc>
        <w:tc>
          <w:tcPr>
            <w:tcW w:w="5812" w:type="dxa"/>
          </w:tcPr>
          <w:p w14:paraId="7B531729" w14:textId="77777777" w:rsidR="00BB6AAF" w:rsidRPr="001F518E" w:rsidRDefault="00BB6AAF" w:rsidP="006C16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1A375963" w14:textId="77777777" w:rsidR="00BB6AAF" w:rsidRPr="00F95FBD" w:rsidRDefault="00BB6AAF" w:rsidP="00502690">
      <w:pPr>
        <w:pStyle w:val="Textbezodsazen"/>
      </w:pPr>
    </w:p>
    <w:p w14:paraId="586CDD77" w14:textId="25190EC4"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r w:rsidR="00ED40CB">
        <w:rPr>
          <w:rFonts w:asciiTheme="minorHAnsi" w:hAnsiTheme="minorHAnsi"/>
          <w:sz w:val="18"/>
          <w:szCs w:val="18"/>
        </w:rPr>
        <w:t xml:space="preserve"> za Objednatele 1</w:t>
      </w:r>
    </w:p>
    <w:tbl>
      <w:tblPr>
        <w:tblStyle w:val="Tabulka10"/>
        <w:tblW w:w="8868" w:type="dxa"/>
        <w:tblLook w:val="04A0" w:firstRow="1" w:lastRow="0" w:firstColumn="1" w:lastColumn="0" w:noHBand="0" w:noVBand="1"/>
      </w:tblPr>
      <w:tblGrid>
        <w:gridCol w:w="3056"/>
        <w:gridCol w:w="5812"/>
      </w:tblGrid>
      <w:tr w:rsidR="002038D5" w:rsidRPr="00F95FBD" w14:paraId="1658C92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790867"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544400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53783A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2A7027"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21D79D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FD7CF46"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4EC451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C3561F" w14:textId="77777777" w:rsidR="002038D5" w:rsidRPr="00F95FBD" w:rsidRDefault="002038D5" w:rsidP="002038D5">
            <w:pPr>
              <w:pStyle w:val="Tabulka"/>
            </w:pPr>
            <w:r w:rsidRPr="00F95FBD">
              <w:t>E-mail</w:t>
            </w:r>
          </w:p>
        </w:tc>
        <w:tc>
          <w:tcPr>
            <w:tcW w:w="5812" w:type="dxa"/>
          </w:tcPr>
          <w:p w14:paraId="39CBA7A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14E8B6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723EB90" w14:textId="77777777" w:rsidR="002038D5" w:rsidRPr="00F95FBD" w:rsidRDefault="002038D5" w:rsidP="002038D5">
            <w:pPr>
              <w:pStyle w:val="Tabulka"/>
            </w:pPr>
            <w:r w:rsidRPr="00F95FBD">
              <w:t>Telefon</w:t>
            </w:r>
          </w:p>
        </w:tc>
        <w:tc>
          <w:tcPr>
            <w:tcW w:w="5812" w:type="dxa"/>
          </w:tcPr>
          <w:p w14:paraId="0810A31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D465ED5" w14:textId="77777777" w:rsidR="002038D5" w:rsidRDefault="002038D5" w:rsidP="002038D5">
      <w:pPr>
        <w:pStyle w:val="Textbezodsazen"/>
      </w:pPr>
    </w:p>
    <w:p w14:paraId="4FB0F39C" w14:textId="18A21CE1" w:rsidR="00BB6AAF" w:rsidRPr="00F95FBD" w:rsidRDefault="00BB6AAF" w:rsidP="00BB6AAF">
      <w:pPr>
        <w:pStyle w:val="Nadpistabulky"/>
        <w:rPr>
          <w:rFonts w:asciiTheme="minorHAnsi" w:hAnsiTheme="minorHAnsi"/>
          <w:sz w:val="18"/>
          <w:szCs w:val="18"/>
        </w:rPr>
      </w:pPr>
      <w:r w:rsidRPr="00F95FBD">
        <w:rPr>
          <w:rFonts w:asciiTheme="minorHAnsi" w:hAnsiTheme="minorHAnsi"/>
          <w:sz w:val="18"/>
          <w:szCs w:val="18"/>
        </w:rPr>
        <w:t>Ve věcech technických</w:t>
      </w:r>
      <w:r w:rsidR="00ED40CB">
        <w:rPr>
          <w:rFonts w:asciiTheme="minorHAnsi" w:hAnsiTheme="minorHAnsi"/>
          <w:sz w:val="18"/>
          <w:szCs w:val="18"/>
        </w:rPr>
        <w:t xml:space="preserve"> za Objednatele 2</w:t>
      </w:r>
    </w:p>
    <w:tbl>
      <w:tblPr>
        <w:tblStyle w:val="Tabulka10"/>
        <w:tblW w:w="8868" w:type="dxa"/>
        <w:tblLook w:val="04A0" w:firstRow="1" w:lastRow="0" w:firstColumn="1" w:lastColumn="0" w:noHBand="0" w:noVBand="1"/>
      </w:tblPr>
      <w:tblGrid>
        <w:gridCol w:w="3056"/>
        <w:gridCol w:w="5812"/>
      </w:tblGrid>
      <w:tr w:rsidR="00BB6AAF" w:rsidRPr="00F95FBD" w14:paraId="7505F3AC" w14:textId="77777777" w:rsidTr="006C16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7E91FF" w14:textId="77777777" w:rsidR="00BB6AAF" w:rsidRPr="00F95FBD" w:rsidRDefault="00BB6AAF" w:rsidP="006C163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CB3B3CF" w14:textId="77777777" w:rsidR="00BB6AAF" w:rsidRPr="001F518E" w:rsidRDefault="00BB6AAF" w:rsidP="006C163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BB6AAF" w:rsidRPr="00F95FBD" w14:paraId="764C4E67" w14:textId="77777777" w:rsidTr="006C1632">
        <w:tc>
          <w:tcPr>
            <w:cnfStyle w:val="001000000000" w:firstRow="0" w:lastRow="0" w:firstColumn="1" w:lastColumn="0" w:oddVBand="0" w:evenVBand="0" w:oddHBand="0" w:evenHBand="0" w:firstRowFirstColumn="0" w:firstRowLastColumn="0" w:lastRowFirstColumn="0" w:lastRowLastColumn="0"/>
            <w:tcW w:w="3056" w:type="dxa"/>
          </w:tcPr>
          <w:p w14:paraId="006207C6" w14:textId="77777777" w:rsidR="00BB6AAF" w:rsidRPr="00F95FBD" w:rsidRDefault="00BB6AAF" w:rsidP="006C1632">
            <w:pPr>
              <w:pStyle w:val="Tabulka"/>
              <w:rPr>
                <w:rStyle w:val="Nadpisvtabulce"/>
                <w:b w:val="0"/>
              </w:rPr>
            </w:pPr>
            <w:r>
              <w:rPr>
                <w:rStyle w:val="Nadpisvtabulce"/>
                <w:b w:val="0"/>
              </w:rPr>
              <w:t>Adresa</w:t>
            </w:r>
          </w:p>
        </w:tc>
        <w:tc>
          <w:tcPr>
            <w:tcW w:w="5812" w:type="dxa"/>
          </w:tcPr>
          <w:p w14:paraId="4BD0D4D3" w14:textId="77777777" w:rsidR="00BB6AAF" w:rsidRDefault="00BB6AAF" w:rsidP="006C1632">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5818EB4" w14:textId="77777777" w:rsidR="00BB6AAF" w:rsidRPr="001F518E" w:rsidRDefault="00BB6AAF" w:rsidP="006C163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B6AAF" w:rsidRPr="00F95FBD" w14:paraId="3ACA392A" w14:textId="77777777" w:rsidTr="006C1632">
        <w:tc>
          <w:tcPr>
            <w:cnfStyle w:val="001000000000" w:firstRow="0" w:lastRow="0" w:firstColumn="1" w:lastColumn="0" w:oddVBand="0" w:evenVBand="0" w:oddHBand="0" w:evenHBand="0" w:firstRowFirstColumn="0" w:firstRowLastColumn="0" w:lastRowFirstColumn="0" w:lastRowLastColumn="0"/>
            <w:tcW w:w="3056" w:type="dxa"/>
          </w:tcPr>
          <w:p w14:paraId="6868BC67" w14:textId="77777777" w:rsidR="00BB6AAF" w:rsidRPr="00F95FBD" w:rsidRDefault="00BB6AAF" w:rsidP="006C1632">
            <w:pPr>
              <w:pStyle w:val="Tabulka"/>
            </w:pPr>
            <w:r w:rsidRPr="00F95FBD">
              <w:t>E-mail</w:t>
            </w:r>
          </w:p>
        </w:tc>
        <w:tc>
          <w:tcPr>
            <w:tcW w:w="5812" w:type="dxa"/>
          </w:tcPr>
          <w:p w14:paraId="1510A658" w14:textId="77777777" w:rsidR="00BB6AAF" w:rsidRPr="001F518E" w:rsidRDefault="00BB6AAF" w:rsidP="006C16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BB6AAF" w:rsidRPr="00F95FBD" w14:paraId="5F6B87B6" w14:textId="77777777" w:rsidTr="006C1632">
        <w:tc>
          <w:tcPr>
            <w:cnfStyle w:val="001000000000" w:firstRow="0" w:lastRow="0" w:firstColumn="1" w:lastColumn="0" w:oddVBand="0" w:evenVBand="0" w:oddHBand="0" w:evenHBand="0" w:firstRowFirstColumn="0" w:firstRowLastColumn="0" w:lastRowFirstColumn="0" w:lastRowLastColumn="0"/>
            <w:tcW w:w="3056" w:type="dxa"/>
          </w:tcPr>
          <w:p w14:paraId="7AFFC6C3" w14:textId="77777777" w:rsidR="00BB6AAF" w:rsidRPr="00F95FBD" w:rsidRDefault="00BB6AAF" w:rsidP="006C1632">
            <w:pPr>
              <w:pStyle w:val="Tabulka"/>
            </w:pPr>
            <w:r w:rsidRPr="00F95FBD">
              <w:t>Telefon</w:t>
            </w:r>
          </w:p>
        </w:tc>
        <w:tc>
          <w:tcPr>
            <w:tcW w:w="5812" w:type="dxa"/>
          </w:tcPr>
          <w:p w14:paraId="4179241F" w14:textId="77777777" w:rsidR="00BB6AAF" w:rsidRPr="001F518E" w:rsidRDefault="00BB6AAF" w:rsidP="006C16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3B4231C6" w14:textId="77777777" w:rsidR="00BB6AAF" w:rsidRPr="00F95FBD" w:rsidRDefault="00BB6AAF" w:rsidP="002038D5">
      <w:pPr>
        <w:pStyle w:val="Textbezodsazen"/>
      </w:pPr>
    </w:p>
    <w:p w14:paraId="757C5EE7" w14:textId="653EB332"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r w:rsidR="00ED40CB">
        <w:rPr>
          <w:rFonts w:asciiTheme="minorHAnsi" w:hAnsiTheme="minorHAnsi"/>
          <w:sz w:val="18"/>
          <w:szCs w:val="18"/>
        </w:rPr>
        <w:t xml:space="preserve"> za Objednatele 1</w:t>
      </w:r>
    </w:p>
    <w:tbl>
      <w:tblPr>
        <w:tblStyle w:val="Tabulka10"/>
        <w:tblW w:w="8868" w:type="dxa"/>
        <w:tblLook w:val="04A0" w:firstRow="1" w:lastRow="0" w:firstColumn="1" w:lastColumn="0" w:noHBand="0" w:noVBand="1"/>
      </w:tblPr>
      <w:tblGrid>
        <w:gridCol w:w="3056"/>
        <w:gridCol w:w="5812"/>
      </w:tblGrid>
      <w:tr w:rsidR="002038D5" w:rsidRPr="00F95FBD" w14:paraId="4CEE824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51CC4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016FCD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4A19301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5096E4E"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5D9983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7B1C68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5A88FA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577591" w14:textId="77777777" w:rsidR="002038D5" w:rsidRPr="00F95FBD" w:rsidRDefault="002038D5" w:rsidP="002038D5">
            <w:pPr>
              <w:pStyle w:val="Tabulka"/>
            </w:pPr>
            <w:r w:rsidRPr="00F95FBD">
              <w:t>E-mail</w:t>
            </w:r>
          </w:p>
        </w:tc>
        <w:tc>
          <w:tcPr>
            <w:tcW w:w="5812" w:type="dxa"/>
          </w:tcPr>
          <w:p w14:paraId="0D461BE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F1B7DD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9B0E39" w14:textId="77777777" w:rsidR="002038D5" w:rsidRPr="00F95FBD" w:rsidRDefault="002038D5" w:rsidP="002038D5">
            <w:pPr>
              <w:pStyle w:val="Tabulka"/>
            </w:pPr>
            <w:r w:rsidRPr="00F95FBD">
              <w:t>Telefon</w:t>
            </w:r>
          </w:p>
        </w:tc>
        <w:tc>
          <w:tcPr>
            <w:tcW w:w="5812" w:type="dxa"/>
          </w:tcPr>
          <w:p w14:paraId="5D7D686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CB70741" w14:textId="0E1E9C49" w:rsidR="00BB6AAF" w:rsidRPr="00F95FBD" w:rsidRDefault="00BB6AAF" w:rsidP="00BB6AAF">
      <w:pPr>
        <w:pStyle w:val="Nadpistabulky"/>
        <w:rPr>
          <w:rFonts w:asciiTheme="minorHAnsi" w:hAnsiTheme="minorHAnsi"/>
          <w:sz w:val="18"/>
          <w:szCs w:val="18"/>
        </w:rPr>
      </w:pPr>
      <w:r>
        <w:rPr>
          <w:rFonts w:asciiTheme="minorHAnsi" w:hAnsiTheme="minorHAnsi"/>
          <w:sz w:val="18"/>
          <w:szCs w:val="18"/>
        </w:rPr>
        <w:lastRenderedPageBreak/>
        <w:t>Technický dozor stavebníka (TDS)</w:t>
      </w:r>
      <w:r w:rsidR="00ED40CB">
        <w:rPr>
          <w:rFonts w:asciiTheme="minorHAnsi" w:hAnsiTheme="minorHAnsi"/>
          <w:sz w:val="18"/>
          <w:szCs w:val="18"/>
        </w:rPr>
        <w:t xml:space="preserve"> za Objednatele 2</w:t>
      </w:r>
    </w:p>
    <w:tbl>
      <w:tblPr>
        <w:tblStyle w:val="Tabulka10"/>
        <w:tblW w:w="8868" w:type="dxa"/>
        <w:tblLook w:val="04A0" w:firstRow="1" w:lastRow="0" w:firstColumn="1" w:lastColumn="0" w:noHBand="0" w:noVBand="1"/>
      </w:tblPr>
      <w:tblGrid>
        <w:gridCol w:w="3056"/>
        <w:gridCol w:w="5812"/>
      </w:tblGrid>
      <w:tr w:rsidR="00BB6AAF" w:rsidRPr="00F95FBD" w14:paraId="7701F941" w14:textId="77777777" w:rsidTr="006C16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E2F44" w14:textId="77777777" w:rsidR="00BB6AAF" w:rsidRPr="00F95FBD" w:rsidRDefault="00BB6AAF" w:rsidP="006C163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38817B2" w14:textId="77777777" w:rsidR="00BB6AAF" w:rsidRPr="001F518E" w:rsidRDefault="00BB6AAF" w:rsidP="006C163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BB6AAF" w:rsidRPr="00F95FBD" w14:paraId="36A96A07" w14:textId="77777777" w:rsidTr="006C1632">
        <w:tc>
          <w:tcPr>
            <w:cnfStyle w:val="001000000000" w:firstRow="0" w:lastRow="0" w:firstColumn="1" w:lastColumn="0" w:oddVBand="0" w:evenVBand="0" w:oddHBand="0" w:evenHBand="0" w:firstRowFirstColumn="0" w:firstRowLastColumn="0" w:lastRowFirstColumn="0" w:lastRowLastColumn="0"/>
            <w:tcW w:w="3056" w:type="dxa"/>
          </w:tcPr>
          <w:p w14:paraId="21C41A8A" w14:textId="77777777" w:rsidR="00BB6AAF" w:rsidRPr="00F95FBD" w:rsidRDefault="00BB6AAF" w:rsidP="006C1632">
            <w:pPr>
              <w:pStyle w:val="Tabulka"/>
              <w:rPr>
                <w:rStyle w:val="Nadpisvtabulce"/>
                <w:b w:val="0"/>
              </w:rPr>
            </w:pPr>
            <w:r>
              <w:rPr>
                <w:rStyle w:val="Nadpisvtabulce"/>
                <w:b w:val="0"/>
              </w:rPr>
              <w:t>Adresa</w:t>
            </w:r>
          </w:p>
        </w:tc>
        <w:tc>
          <w:tcPr>
            <w:tcW w:w="5812" w:type="dxa"/>
          </w:tcPr>
          <w:p w14:paraId="7B3AF792" w14:textId="77777777" w:rsidR="00BB6AAF" w:rsidRDefault="00BB6AAF" w:rsidP="006C1632">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0389B45" w14:textId="77777777" w:rsidR="00BB6AAF" w:rsidRPr="001F518E" w:rsidRDefault="00BB6AAF" w:rsidP="006C163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B6AAF" w:rsidRPr="00F95FBD" w14:paraId="5C967FEC" w14:textId="77777777" w:rsidTr="006C1632">
        <w:tc>
          <w:tcPr>
            <w:cnfStyle w:val="001000000000" w:firstRow="0" w:lastRow="0" w:firstColumn="1" w:lastColumn="0" w:oddVBand="0" w:evenVBand="0" w:oddHBand="0" w:evenHBand="0" w:firstRowFirstColumn="0" w:firstRowLastColumn="0" w:lastRowFirstColumn="0" w:lastRowLastColumn="0"/>
            <w:tcW w:w="3056" w:type="dxa"/>
          </w:tcPr>
          <w:p w14:paraId="1C555EB8" w14:textId="77777777" w:rsidR="00BB6AAF" w:rsidRPr="00F95FBD" w:rsidRDefault="00BB6AAF" w:rsidP="006C1632">
            <w:pPr>
              <w:pStyle w:val="Tabulka"/>
            </w:pPr>
            <w:r w:rsidRPr="00F95FBD">
              <w:t>E-mail</w:t>
            </w:r>
          </w:p>
        </w:tc>
        <w:tc>
          <w:tcPr>
            <w:tcW w:w="5812" w:type="dxa"/>
          </w:tcPr>
          <w:p w14:paraId="121F79F6" w14:textId="77777777" w:rsidR="00BB6AAF" w:rsidRPr="001F518E" w:rsidRDefault="00BB6AAF" w:rsidP="006C16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BB6AAF" w:rsidRPr="00F95FBD" w14:paraId="2A29D8CD" w14:textId="77777777" w:rsidTr="006C1632">
        <w:tc>
          <w:tcPr>
            <w:cnfStyle w:val="001000000000" w:firstRow="0" w:lastRow="0" w:firstColumn="1" w:lastColumn="0" w:oddVBand="0" w:evenVBand="0" w:oddHBand="0" w:evenHBand="0" w:firstRowFirstColumn="0" w:firstRowLastColumn="0" w:lastRowFirstColumn="0" w:lastRowLastColumn="0"/>
            <w:tcW w:w="3056" w:type="dxa"/>
          </w:tcPr>
          <w:p w14:paraId="14B66B5C" w14:textId="77777777" w:rsidR="00BB6AAF" w:rsidRPr="00F95FBD" w:rsidRDefault="00BB6AAF" w:rsidP="006C1632">
            <w:pPr>
              <w:pStyle w:val="Tabulka"/>
            </w:pPr>
            <w:r w:rsidRPr="00F95FBD">
              <w:t>Telefon</w:t>
            </w:r>
          </w:p>
        </w:tc>
        <w:tc>
          <w:tcPr>
            <w:tcW w:w="5812" w:type="dxa"/>
          </w:tcPr>
          <w:p w14:paraId="35416E1B" w14:textId="77777777" w:rsidR="00BB6AAF" w:rsidRPr="001F518E" w:rsidRDefault="00BB6AAF" w:rsidP="006C16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6F05E5" w14:textId="77777777" w:rsidR="00BF7B07" w:rsidRPr="00F95FBD" w:rsidRDefault="00BF7B07" w:rsidP="00BF7B07">
      <w:pPr>
        <w:pStyle w:val="Textbezodsazen"/>
      </w:pPr>
    </w:p>
    <w:p w14:paraId="1841D85E"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510473D"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164E2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FC07333"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6F008A7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C89D596"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7ED3C0F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C9DDBA8"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BC981E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CD7158" w14:textId="77777777" w:rsidR="00BF7B07" w:rsidRPr="000C2B01" w:rsidRDefault="00BF7B07" w:rsidP="00BF4AD6">
            <w:pPr>
              <w:pStyle w:val="Tabulka"/>
            </w:pPr>
            <w:r w:rsidRPr="000C2B01">
              <w:t>E-mail</w:t>
            </w:r>
          </w:p>
        </w:tc>
        <w:tc>
          <w:tcPr>
            <w:tcW w:w="5812" w:type="dxa"/>
          </w:tcPr>
          <w:p w14:paraId="1E81FCB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44E26EC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C886D73" w14:textId="77777777" w:rsidR="00BF7B07" w:rsidRPr="000C2B01" w:rsidRDefault="00BF7B07" w:rsidP="00BF4AD6">
            <w:pPr>
              <w:pStyle w:val="Tabulka"/>
            </w:pPr>
            <w:r w:rsidRPr="000C2B01">
              <w:t>Telefon</w:t>
            </w:r>
          </w:p>
        </w:tc>
        <w:tc>
          <w:tcPr>
            <w:tcW w:w="5812" w:type="dxa"/>
          </w:tcPr>
          <w:p w14:paraId="18DBD76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DC13152" w14:textId="77777777" w:rsidR="00BF7B07" w:rsidRPr="00F95FBD" w:rsidRDefault="00BF7B07" w:rsidP="002038D5">
      <w:pPr>
        <w:pStyle w:val="Textbezodsazen"/>
      </w:pPr>
    </w:p>
    <w:p w14:paraId="378DECE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0BBC0C9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568A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4BA9C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1C9D0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3C78B0" w14:textId="77777777" w:rsidR="002038D5" w:rsidRPr="00F95FBD" w:rsidRDefault="002038D5" w:rsidP="002038D5">
            <w:pPr>
              <w:pStyle w:val="Tabulka"/>
            </w:pPr>
            <w:r w:rsidRPr="00F95FBD">
              <w:t>Adresa</w:t>
            </w:r>
          </w:p>
        </w:tc>
        <w:tc>
          <w:tcPr>
            <w:tcW w:w="5812" w:type="dxa"/>
          </w:tcPr>
          <w:p w14:paraId="52EEE4B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D097B8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646D376" w14:textId="77777777" w:rsidR="002038D5" w:rsidRPr="00F95FBD" w:rsidRDefault="002038D5" w:rsidP="002038D5">
            <w:pPr>
              <w:pStyle w:val="Tabulka"/>
            </w:pPr>
            <w:r w:rsidRPr="00F95FBD">
              <w:t>E-mail</w:t>
            </w:r>
          </w:p>
        </w:tc>
        <w:tc>
          <w:tcPr>
            <w:tcW w:w="5812" w:type="dxa"/>
          </w:tcPr>
          <w:p w14:paraId="062B0FC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B41B14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D46D91" w14:textId="77777777" w:rsidR="002038D5" w:rsidRPr="00F95FBD" w:rsidRDefault="002038D5" w:rsidP="002038D5">
            <w:pPr>
              <w:pStyle w:val="Tabulka"/>
            </w:pPr>
            <w:r w:rsidRPr="00F95FBD">
              <w:t>Telefon</w:t>
            </w:r>
          </w:p>
        </w:tc>
        <w:tc>
          <w:tcPr>
            <w:tcW w:w="5812" w:type="dxa"/>
          </w:tcPr>
          <w:p w14:paraId="037C1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23AB56E" w14:textId="77777777" w:rsidR="002038D5" w:rsidRPr="00F95FBD" w:rsidRDefault="002038D5" w:rsidP="002038D5">
      <w:pPr>
        <w:pStyle w:val="Textbezodsazen"/>
      </w:pPr>
    </w:p>
    <w:p w14:paraId="114EFF2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B4CD58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9E310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CB176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5F6A17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DA88E75" w14:textId="77777777" w:rsidR="002038D5" w:rsidRPr="00F95FBD" w:rsidRDefault="002038D5" w:rsidP="002038D5">
            <w:pPr>
              <w:pStyle w:val="Tabulka"/>
            </w:pPr>
            <w:r w:rsidRPr="00F95FBD">
              <w:t>Adresa</w:t>
            </w:r>
          </w:p>
        </w:tc>
        <w:tc>
          <w:tcPr>
            <w:tcW w:w="5812" w:type="dxa"/>
          </w:tcPr>
          <w:p w14:paraId="266E065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D84C88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9CDB86" w14:textId="77777777" w:rsidR="002038D5" w:rsidRPr="00F95FBD" w:rsidRDefault="002038D5" w:rsidP="002038D5">
            <w:pPr>
              <w:pStyle w:val="Tabulka"/>
            </w:pPr>
            <w:r w:rsidRPr="00F95FBD">
              <w:t>E-mail</w:t>
            </w:r>
          </w:p>
        </w:tc>
        <w:tc>
          <w:tcPr>
            <w:tcW w:w="5812" w:type="dxa"/>
          </w:tcPr>
          <w:p w14:paraId="399E6B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0C054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A0E5DFA" w14:textId="77777777" w:rsidR="002038D5" w:rsidRPr="00F95FBD" w:rsidRDefault="002038D5" w:rsidP="002038D5">
            <w:pPr>
              <w:pStyle w:val="Tabulka"/>
            </w:pPr>
            <w:r w:rsidRPr="00F95FBD">
              <w:t>Telefon</w:t>
            </w:r>
          </w:p>
        </w:tc>
        <w:tc>
          <w:tcPr>
            <w:tcW w:w="5812" w:type="dxa"/>
          </w:tcPr>
          <w:p w14:paraId="543825B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D320FF7" w14:textId="77777777" w:rsidR="002038D5" w:rsidRDefault="002038D5" w:rsidP="002038D5">
      <w:pPr>
        <w:pStyle w:val="Textbezodsazen"/>
      </w:pPr>
    </w:p>
    <w:p w14:paraId="749B348B" w14:textId="77777777" w:rsidR="001F518E" w:rsidRDefault="001F518E" w:rsidP="002038D5">
      <w:pPr>
        <w:pStyle w:val="Textbezodsazen"/>
      </w:pPr>
    </w:p>
    <w:p w14:paraId="013BB315" w14:textId="77777777" w:rsidR="001F518E" w:rsidRDefault="001F518E" w:rsidP="002038D5">
      <w:pPr>
        <w:pStyle w:val="Textbezodsazen"/>
      </w:pPr>
    </w:p>
    <w:p w14:paraId="6A51E665" w14:textId="77777777" w:rsidR="001F518E" w:rsidRDefault="001F518E" w:rsidP="002038D5">
      <w:pPr>
        <w:pStyle w:val="Textbezodsazen"/>
      </w:pPr>
    </w:p>
    <w:p w14:paraId="6300B29E" w14:textId="77777777" w:rsidR="001F518E" w:rsidRPr="00F95FBD" w:rsidRDefault="001F518E" w:rsidP="001F518E">
      <w:pPr>
        <w:pStyle w:val="Nadpisbezsl1-2"/>
      </w:pPr>
      <w:r>
        <w:t>Za Zhotovitele:</w:t>
      </w:r>
    </w:p>
    <w:p w14:paraId="2CD13B5B"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340252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DED15F"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C131603"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1CE4BC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DE9F50" w14:textId="77777777" w:rsidR="002038D5" w:rsidRPr="00F95FBD" w:rsidRDefault="002038D5" w:rsidP="00F762A8">
            <w:pPr>
              <w:pStyle w:val="Tabulka"/>
              <w:keepNext/>
            </w:pPr>
            <w:r w:rsidRPr="00F95FBD">
              <w:t>Adresa</w:t>
            </w:r>
          </w:p>
        </w:tc>
        <w:tc>
          <w:tcPr>
            <w:tcW w:w="5812" w:type="dxa"/>
          </w:tcPr>
          <w:p w14:paraId="1D929ED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EC76B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0F3B08" w14:textId="77777777" w:rsidR="002038D5" w:rsidRPr="00F95FBD" w:rsidRDefault="002038D5" w:rsidP="00F762A8">
            <w:pPr>
              <w:pStyle w:val="Tabulka"/>
              <w:keepNext/>
            </w:pPr>
            <w:r w:rsidRPr="00F95FBD">
              <w:t>E-mail</w:t>
            </w:r>
          </w:p>
        </w:tc>
        <w:tc>
          <w:tcPr>
            <w:tcW w:w="5812" w:type="dxa"/>
          </w:tcPr>
          <w:p w14:paraId="7958627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46152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7953C2" w14:textId="77777777" w:rsidR="002038D5" w:rsidRPr="00F95FBD" w:rsidRDefault="002038D5" w:rsidP="00165977">
            <w:pPr>
              <w:pStyle w:val="Tabulka"/>
            </w:pPr>
            <w:r w:rsidRPr="00F95FBD">
              <w:t>Telefon</w:t>
            </w:r>
          </w:p>
        </w:tc>
        <w:tc>
          <w:tcPr>
            <w:tcW w:w="5812" w:type="dxa"/>
          </w:tcPr>
          <w:p w14:paraId="708F29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A705A2" w14:textId="77777777" w:rsidR="002038D5" w:rsidRPr="00F95FBD" w:rsidRDefault="002038D5" w:rsidP="00165977">
      <w:pPr>
        <w:pStyle w:val="Tabulka"/>
      </w:pPr>
    </w:p>
    <w:p w14:paraId="68901115" w14:textId="77777777" w:rsidR="002038D5" w:rsidRPr="00F95FBD" w:rsidRDefault="001F518E" w:rsidP="00165977">
      <w:pPr>
        <w:pStyle w:val="Nadpistabulky"/>
        <w:rPr>
          <w:sz w:val="18"/>
          <w:szCs w:val="18"/>
        </w:rPr>
      </w:pPr>
      <w:r>
        <w:rPr>
          <w:sz w:val="18"/>
          <w:szCs w:val="18"/>
        </w:rPr>
        <w:lastRenderedPageBreak/>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192654F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C4EE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99D0DC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BD883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95B708" w14:textId="77777777" w:rsidR="002038D5" w:rsidRPr="00F95FBD" w:rsidRDefault="002038D5" w:rsidP="00165977">
            <w:pPr>
              <w:pStyle w:val="Tabulka"/>
            </w:pPr>
            <w:r w:rsidRPr="00F95FBD">
              <w:t>Adresa</w:t>
            </w:r>
          </w:p>
        </w:tc>
        <w:tc>
          <w:tcPr>
            <w:tcW w:w="5812" w:type="dxa"/>
          </w:tcPr>
          <w:p w14:paraId="009B96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9FF6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39E5B2" w14:textId="77777777" w:rsidR="002038D5" w:rsidRPr="00F95FBD" w:rsidRDefault="002038D5" w:rsidP="00165977">
            <w:pPr>
              <w:pStyle w:val="Tabulka"/>
            </w:pPr>
            <w:r w:rsidRPr="00F95FBD">
              <w:t>E-mail</w:t>
            </w:r>
          </w:p>
        </w:tc>
        <w:tc>
          <w:tcPr>
            <w:tcW w:w="5812" w:type="dxa"/>
          </w:tcPr>
          <w:p w14:paraId="042DD0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564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C711BB" w14:textId="77777777" w:rsidR="002038D5" w:rsidRPr="00F95FBD" w:rsidRDefault="002038D5" w:rsidP="00165977">
            <w:pPr>
              <w:pStyle w:val="Tabulka"/>
            </w:pPr>
            <w:r w:rsidRPr="00F95FBD">
              <w:t>Telefon</w:t>
            </w:r>
          </w:p>
        </w:tc>
        <w:tc>
          <w:tcPr>
            <w:tcW w:w="5812" w:type="dxa"/>
          </w:tcPr>
          <w:p w14:paraId="230006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C0386" w14:textId="77777777" w:rsidR="002038D5" w:rsidRPr="00F95FBD" w:rsidRDefault="002038D5" w:rsidP="00165977">
      <w:pPr>
        <w:pStyle w:val="Tabulka"/>
      </w:pPr>
    </w:p>
    <w:p w14:paraId="494FDA6F"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177BBB5A"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4BD961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CF3C2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441A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B7C3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34816E" w14:textId="77777777" w:rsidR="002038D5" w:rsidRPr="00F95FBD" w:rsidRDefault="002038D5" w:rsidP="00165977">
            <w:pPr>
              <w:pStyle w:val="Tabulka"/>
            </w:pPr>
            <w:r w:rsidRPr="00F95FBD">
              <w:t>Adresa</w:t>
            </w:r>
          </w:p>
        </w:tc>
        <w:tc>
          <w:tcPr>
            <w:tcW w:w="5812" w:type="dxa"/>
          </w:tcPr>
          <w:p w14:paraId="415645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00D8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DBF682" w14:textId="77777777" w:rsidR="002038D5" w:rsidRPr="00F95FBD" w:rsidRDefault="002038D5" w:rsidP="00165977">
            <w:pPr>
              <w:pStyle w:val="Tabulka"/>
            </w:pPr>
            <w:r w:rsidRPr="00F95FBD">
              <w:t>E-mail</w:t>
            </w:r>
          </w:p>
        </w:tc>
        <w:tc>
          <w:tcPr>
            <w:tcW w:w="5812" w:type="dxa"/>
          </w:tcPr>
          <w:p w14:paraId="328CA7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7BF0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D952C" w14:textId="77777777" w:rsidR="002038D5" w:rsidRPr="00F95FBD" w:rsidRDefault="002038D5" w:rsidP="00165977">
            <w:pPr>
              <w:pStyle w:val="Tabulka"/>
            </w:pPr>
            <w:r w:rsidRPr="00F95FBD">
              <w:t>Telefon</w:t>
            </w:r>
          </w:p>
        </w:tc>
        <w:tc>
          <w:tcPr>
            <w:tcW w:w="5812" w:type="dxa"/>
          </w:tcPr>
          <w:p w14:paraId="22A073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1B53F" w14:textId="77777777" w:rsidR="002038D5" w:rsidRPr="00F95FBD" w:rsidRDefault="002038D5" w:rsidP="00165977">
      <w:pPr>
        <w:pStyle w:val="Tabulka"/>
      </w:pPr>
    </w:p>
    <w:p w14:paraId="7B52FCF6"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17C6DC5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BF753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00D3B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E1C0C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FEB1D2" w14:textId="77777777" w:rsidR="002038D5" w:rsidRPr="00F95FBD" w:rsidRDefault="002038D5" w:rsidP="00165977">
            <w:pPr>
              <w:pStyle w:val="Tabulka"/>
            </w:pPr>
            <w:r w:rsidRPr="00F95FBD">
              <w:t>Adresa</w:t>
            </w:r>
          </w:p>
        </w:tc>
        <w:tc>
          <w:tcPr>
            <w:tcW w:w="5812" w:type="dxa"/>
          </w:tcPr>
          <w:p w14:paraId="3FF8929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7116D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102229" w14:textId="77777777" w:rsidR="002038D5" w:rsidRPr="00F95FBD" w:rsidRDefault="002038D5" w:rsidP="00165977">
            <w:pPr>
              <w:pStyle w:val="Tabulka"/>
            </w:pPr>
            <w:r w:rsidRPr="00F95FBD">
              <w:t>E-mail</w:t>
            </w:r>
          </w:p>
        </w:tc>
        <w:tc>
          <w:tcPr>
            <w:tcW w:w="5812" w:type="dxa"/>
          </w:tcPr>
          <w:p w14:paraId="66FB705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A4656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98500B" w14:textId="77777777" w:rsidR="002038D5" w:rsidRPr="00F95FBD" w:rsidRDefault="002038D5" w:rsidP="00165977">
            <w:pPr>
              <w:pStyle w:val="Tabulka"/>
            </w:pPr>
            <w:r w:rsidRPr="00F95FBD">
              <w:t>Telefon</w:t>
            </w:r>
          </w:p>
        </w:tc>
        <w:tc>
          <w:tcPr>
            <w:tcW w:w="5812" w:type="dxa"/>
          </w:tcPr>
          <w:p w14:paraId="384387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D37E94" w14:textId="77777777" w:rsidR="002038D5" w:rsidRPr="00F95FBD" w:rsidRDefault="002038D5" w:rsidP="00165977">
      <w:pPr>
        <w:pStyle w:val="Tabulka"/>
      </w:pPr>
    </w:p>
    <w:p w14:paraId="4EABE342"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0C10E23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3A3F9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A6F4F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99BF9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C3A8E1" w14:textId="77777777" w:rsidR="002038D5" w:rsidRPr="00F95FBD" w:rsidRDefault="002038D5" w:rsidP="00165977">
            <w:pPr>
              <w:pStyle w:val="Tabulka"/>
            </w:pPr>
            <w:r w:rsidRPr="00F95FBD">
              <w:t>Adresa</w:t>
            </w:r>
          </w:p>
        </w:tc>
        <w:tc>
          <w:tcPr>
            <w:tcW w:w="5812" w:type="dxa"/>
          </w:tcPr>
          <w:p w14:paraId="3332A9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CE6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AFF6C5" w14:textId="77777777" w:rsidR="002038D5" w:rsidRPr="00F95FBD" w:rsidRDefault="002038D5" w:rsidP="00165977">
            <w:pPr>
              <w:pStyle w:val="Tabulka"/>
            </w:pPr>
            <w:r w:rsidRPr="00F95FBD">
              <w:t>E-mail</w:t>
            </w:r>
          </w:p>
        </w:tc>
        <w:tc>
          <w:tcPr>
            <w:tcW w:w="5812" w:type="dxa"/>
          </w:tcPr>
          <w:p w14:paraId="0C9AB0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8B66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E5128E" w14:textId="77777777" w:rsidR="002038D5" w:rsidRPr="00F95FBD" w:rsidRDefault="002038D5" w:rsidP="00165977">
            <w:pPr>
              <w:pStyle w:val="Tabulka"/>
            </w:pPr>
            <w:r w:rsidRPr="00F95FBD">
              <w:t>Telefon</w:t>
            </w:r>
          </w:p>
        </w:tc>
        <w:tc>
          <w:tcPr>
            <w:tcW w:w="5812" w:type="dxa"/>
          </w:tcPr>
          <w:p w14:paraId="3805AB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E43491" w14:textId="77777777" w:rsidR="002038D5" w:rsidRPr="00F95FBD" w:rsidRDefault="002038D5" w:rsidP="00165977">
      <w:pPr>
        <w:pStyle w:val="Tabulka"/>
      </w:pPr>
    </w:p>
    <w:p w14:paraId="3FC16C87"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303595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6D465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2F720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B449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C1134C" w14:textId="77777777" w:rsidR="002038D5" w:rsidRPr="00F95FBD" w:rsidRDefault="002038D5" w:rsidP="00165977">
            <w:pPr>
              <w:pStyle w:val="Tabulka"/>
            </w:pPr>
            <w:r w:rsidRPr="00F95FBD">
              <w:t>Adresa</w:t>
            </w:r>
          </w:p>
        </w:tc>
        <w:tc>
          <w:tcPr>
            <w:tcW w:w="5812" w:type="dxa"/>
          </w:tcPr>
          <w:p w14:paraId="140E10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88611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D48FE8" w14:textId="77777777" w:rsidR="002038D5" w:rsidRPr="00F95FBD" w:rsidRDefault="002038D5" w:rsidP="00165977">
            <w:pPr>
              <w:pStyle w:val="Tabulka"/>
            </w:pPr>
            <w:r w:rsidRPr="00F95FBD">
              <w:t>E-mail</w:t>
            </w:r>
          </w:p>
        </w:tc>
        <w:tc>
          <w:tcPr>
            <w:tcW w:w="5812" w:type="dxa"/>
          </w:tcPr>
          <w:p w14:paraId="34A192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D1C42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017ACF" w14:textId="77777777" w:rsidR="002038D5" w:rsidRPr="00F95FBD" w:rsidRDefault="002038D5" w:rsidP="00165977">
            <w:pPr>
              <w:pStyle w:val="Tabulka"/>
            </w:pPr>
            <w:r w:rsidRPr="00F95FBD">
              <w:t>Telefon</w:t>
            </w:r>
          </w:p>
        </w:tc>
        <w:tc>
          <w:tcPr>
            <w:tcW w:w="5812" w:type="dxa"/>
          </w:tcPr>
          <w:p w14:paraId="6FD12D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5DD2B8" w14:textId="77777777" w:rsidR="00165977" w:rsidRPr="00F95FBD" w:rsidRDefault="00165977" w:rsidP="00165977">
      <w:pPr>
        <w:pStyle w:val="Tabulka"/>
      </w:pPr>
    </w:p>
    <w:p w14:paraId="4269C78B" w14:textId="77777777" w:rsidR="00165977" w:rsidRPr="00F95FBD" w:rsidRDefault="00165977" w:rsidP="00165977">
      <w:pPr>
        <w:pStyle w:val="Tabulka"/>
      </w:pPr>
    </w:p>
    <w:p w14:paraId="6F18EC2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49E5E65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2840A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4602C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084D5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C23AC0" w14:textId="77777777" w:rsidR="00165977" w:rsidRPr="00F95FBD" w:rsidRDefault="00165977" w:rsidP="00165977">
            <w:pPr>
              <w:pStyle w:val="Tabulka"/>
            </w:pPr>
            <w:r w:rsidRPr="00F95FBD">
              <w:t>Adresa</w:t>
            </w:r>
          </w:p>
        </w:tc>
        <w:tc>
          <w:tcPr>
            <w:tcW w:w="5812" w:type="dxa"/>
          </w:tcPr>
          <w:p w14:paraId="1D54927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FE9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F3CECF" w14:textId="77777777" w:rsidR="00165977" w:rsidRPr="00F95FBD" w:rsidRDefault="00165977" w:rsidP="00165977">
            <w:pPr>
              <w:pStyle w:val="Tabulka"/>
            </w:pPr>
            <w:r w:rsidRPr="00F95FBD">
              <w:t>E-mail</w:t>
            </w:r>
          </w:p>
        </w:tc>
        <w:tc>
          <w:tcPr>
            <w:tcW w:w="5812" w:type="dxa"/>
          </w:tcPr>
          <w:p w14:paraId="2E51A76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C704B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0ACB9F" w14:textId="77777777" w:rsidR="00165977" w:rsidRPr="00F95FBD" w:rsidRDefault="00165977" w:rsidP="00165977">
            <w:pPr>
              <w:pStyle w:val="Tabulka"/>
            </w:pPr>
            <w:r w:rsidRPr="00F95FBD">
              <w:t>Telefon</w:t>
            </w:r>
          </w:p>
        </w:tc>
        <w:tc>
          <w:tcPr>
            <w:tcW w:w="5812" w:type="dxa"/>
          </w:tcPr>
          <w:p w14:paraId="6A328F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0C564A" w14:textId="77777777" w:rsidR="00165977" w:rsidRDefault="00165977" w:rsidP="00165977">
      <w:pPr>
        <w:pStyle w:val="Tabulka"/>
      </w:pPr>
    </w:p>
    <w:p w14:paraId="1A573A1D" w14:textId="77777777" w:rsidR="009D3D78" w:rsidRDefault="009D3D78" w:rsidP="007C5289">
      <w:pPr>
        <w:pStyle w:val="Nadpistabulky"/>
        <w:rPr>
          <w:sz w:val="18"/>
          <w:szCs w:val="18"/>
        </w:rPr>
      </w:pPr>
    </w:p>
    <w:p w14:paraId="1F5D2D39"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06DC2D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9CB08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A2C4C0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950C5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7CC0D" w14:textId="77777777" w:rsidR="007C5289" w:rsidRPr="00F95FBD" w:rsidRDefault="007C5289" w:rsidP="003149C0">
            <w:pPr>
              <w:pStyle w:val="Tabulka"/>
            </w:pPr>
            <w:r w:rsidRPr="00F95FBD">
              <w:t>Adresa</w:t>
            </w:r>
          </w:p>
        </w:tc>
        <w:tc>
          <w:tcPr>
            <w:tcW w:w="5812" w:type="dxa"/>
          </w:tcPr>
          <w:p w14:paraId="5ABBFFC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6038D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C78FEA" w14:textId="77777777" w:rsidR="007C5289" w:rsidRPr="00F95FBD" w:rsidRDefault="007C5289" w:rsidP="003149C0">
            <w:pPr>
              <w:pStyle w:val="Tabulka"/>
            </w:pPr>
            <w:r w:rsidRPr="00F95FBD">
              <w:t>E-mail</w:t>
            </w:r>
          </w:p>
        </w:tc>
        <w:tc>
          <w:tcPr>
            <w:tcW w:w="5812" w:type="dxa"/>
          </w:tcPr>
          <w:p w14:paraId="44E8CF2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02ED78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71DEAF" w14:textId="77777777" w:rsidR="007C5289" w:rsidRPr="00F95FBD" w:rsidRDefault="007C5289" w:rsidP="003149C0">
            <w:pPr>
              <w:pStyle w:val="Tabulka"/>
            </w:pPr>
            <w:r w:rsidRPr="00F95FBD">
              <w:t>Telefon</w:t>
            </w:r>
          </w:p>
        </w:tc>
        <w:tc>
          <w:tcPr>
            <w:tcW w:w="5812" w:type="dxa"/>
          </w:tcPr>
          <w:p w14:paraId="1B78B11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0F793D" w14:textId="77777777" w:rsidR="007C5289" w:rsidRDefault="007C5289" w:rsidP="007C5289">
      <w:pPr>
        <w:pStyle w:val="Tabulka"/>
      </w:pPr>
    </w:p>
    <w:p w14:paraId="0CAAE42B"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30000AB" w14:textId="77777777" w:rsidR="007C5289" w:rsidRDefault="007C5289" w:rsidP="007C5289">
      <w:pPr>
        <w:pStyle w:val="Textbezodsazen"/>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22658B2" w14:textId="77777777" w:rsidR="00FE30B6" w:rsidRDefault="00FE30B6" w:rsidP="008941D9">
      <w:pPr>
        <w:pStyle w:val="Nadpisbezsl1-1"/>
        <w:outlineLvl w:val="0"/>
      </w:pPr>
    </w:p>
    <w:p w14:paraId="14255D76" w14:textId="77777777" w:rsidR="007C5289" w:rsidRDefault="007C5289" w:rsidP="008941D9">
      <w:pPr>
        <w:pStyle w:val="Nadpisbezsl1-1"/>
        <w:outlineLvl w:val="0"/>
      </w:pPr>
      <w:r>
        <w:t xml:space="preserve">Příloha č. </w:t>
      </w:r>
      <w:r w:rsidR="00FE30B6">
        <w:t>8</w:t>
      </w:r>
    </w:p>
    <w:p w14:paraId="787F4591" w14:textId="77777777" w:rsidR="007C5289" w:rsidRDefault="007C5289" w:rsidP="007C5289">
      <w:pPr>
        <w:pStyle w:val="Nadpisbezsl1-2"/>
      </w:pPr>
      <w:r>
        <w:t>Seznam požadovaných pojištění</w:t>
      </w:r>
    </w:p>
    <w:p w14:paraId="459CCA6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B0CCB13"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EB9C537"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4D7579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44824D4"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0A12938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7CF8D8D"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0760109"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37EA557A"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5B38DE6"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545765D4"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07BD0">
              <w:t>Minimálně 100 mil. Kč na jednu pojistnou událost</w:t>
            </w:r>
            <w:r w:rsidR="00A349C6" w:rsidRPr="00907BD0">
              <w:t xml:space="preserve"> a </w:t>
            </w:r>
            <w:r w:rsidRPr="00907BD0">
              <w:t>200 mil. Kč</w:t>
            </w:r>
            <w:r w:rsidR="00A349C6" w:rsidRPr="00907BD0">
              <w:t xml:space="preserve"> v </w:t>
            </w:r>
            <w:r w:rsidRPr="00907BD0">
              <w:t>úhrnu za rok</w:t>
            </w:r>
            <w:r w:rsidRPr="007C5289">
              <w:t xml:space="preserve"> </w:t>
            </w:r>
          </w:p>
        </w:tc>
      </w:tr>
    </w:tbl>
    <w:p w14:paraId="33DDEC88" w14:textId="77777777" w:rsidR="007C5289" w:rsidRPr="00D701DC" w:rsidRDefault="007C5289" w:rsidP="00D701DC">
      <w:pPr>
        <w:pStyle w:val="Textbezodsazen"/>
      </w:pPr>
    </w:p>
    <w:p w14:paraId="63C7F49F" w14:textId="77777777" w:rsidR="007C5289" w:rsidRPr="00D701DC" w:rsidRDefault="007C5289" w:rsidP="00D701DC">
      <w:pPr>
        <w:pStyle w:val="Textbezodsazen"/>
      </w:pPr>
    </w:p>
    <w:p w14:paraId="09006217" w14:textId="77777777" w:rsidR="00DD4862" w:rsidRPr="00D701DC" w:rsidRDefault="00DD4862" w:rsidP="00D701DC">
      <w:pPr>
        <w:pStyle w:val="Textbezodsazen"/>
      </w:pPr>
    </w:p>
    <w:p w14:paraId="6EBFB62A" w14:textId="77777777" w:rsidR="007C5289" w:rsidRPr="00D701DC" w:rsidRDefault="007C5289" w:rsidP="00D701DC">
      <w:pPr>
        <w:pStyle w:val="Textbezodsazen"/>
      </w:pPr>
    </w:p>
    <w:p w14:paraId="4BBC50BC" w14:textId="77777777" w:rsidR="007C5289" w:rsidRPr="00D701DC" w:rsidRDefault="007C5289" w:rsidP="00D701DC">
      <w:pPr>
        <w:pStyle w:val="Textbezodsazen"/>
      </w:pPr>
    </w:p>
    <w:p w14:paraId="1272104B" w14:textId="77777777" w:rsidR="007C5289" w:rsidRDefault="007C5289" w:rsidP="00165977">
      <w:pPr>
        <w:pStyle w:val="Tabulka"/>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CE7D87A" w14:textId="77777777" w:rsidR="00F95FBD" w:rsidRDefault="00F95FBD" w:rsidP="008941D9">
      <w:pPr>
        <w:pStyle w:val="Nadpisbezsl1-1"/>
        <w:outlineLvl w:val="0"/>
      </w:pPr>
      <w:r>
        <w:lastRenderedPageBreak/>
        <w:t xml:space="preserve">Příloha č. </w:t>
      </w:r>
      <w:r w:rsidR="00FE30B6">
        <w:t>9</w:t>
      </w:r>
    </w:p>
    <w:p w14:paraId="256881E2" w14:textId="77777777" w:rsidR="00F95FBD" w:rsidRDefault="00F95FBD" w:rsidP="00F762A8">
      <w:pPr>
        <w:pStyle w:val="Nadpisbezsl1-2"/>
      </w:pPr>
      <w:r>
        <w:t>Seznam poddodavatelů</w:t>
      </w:r>
    </w:p>
    <w:p w14:paraId="354B9278"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8C09EAF"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2F3ED77E" w14:textId="77777777" w:rsidR="00F95FBD" w:rsidRPr="0030003A" w:rsidRDefault="00F95FBD" w:rsidP="00F762A8">
            <w:pPr>
              <w:pStyle w:val="Tabulka"/>
              <w:rPr>
                <w:rStyle w:val="Nadpisvtabulce"/>
                <w:caps/>
              </w:rPr>
            </w:pPr>
            <w:r w:rsidRPr="0030003A">
              <w:rPr>
                <w:rStyle w:val="Nadpisvtabulce"/>
                <w:caps/>
              </w:rPr>
              <w:t>Identifikace poddodavatele</w:t>
            </w:r>
          </w:p>
          <w:p w14:paraId="18DDC4B5"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ED0159F"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5FDA1B46"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4D55343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1F836B3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09479B6" w14:textId="77777777" w:rsidR="00F95FBD" w:rsidRPr="00F95FBD" w:rsidRDefault="00F95FBD" w:rsidP="004E6233">
            <w:pPr>
              <w:pStyle w:val="Tabulka"/>
            </w:pPr>
            <w:r w:rsidRPr="00F95FBD">
              <w:rPr>
                <w:highlight w:val="yellow"/>
              </w:rPr>
              <w:t>[VLOŽÍ ZHOTOVITEL]</w:t>
            </w:r>
          </w:p>
        </w:tc>
        <w:tc>
          <w:tcPr>
            <w:tcW w:w="3129" w:type="dxa"/>
          </w:tcPr>
          <w:p w14:paraId="0B0E28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3AC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3A1129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FB5457F" w14:textId="77777777" w:rsidR="00F95FBD" w:rsidRPr="00F95FBD" w:rsidRDefault="00F95FBD" w:rsidP="004E6233">
            <w:pPr>
              <w:pStyle w:val="Tabulka"/>
            </w:pPr>
            <w:r w:rsidRPr="00F95FBD">
              <w:rPr>
                <w:highlight w:val="yellow"/>
              </w:rPr>
              <w:t>[VLOŽÍ ZHOTOVITEL]</w:t>
            </w:r>
          </w:p>
        </w:tc>
        <w:tc>
          <w:tcPr>
            <w:tcW w:w="3129" w:type="dxa"/>
          </w:tcPr>
          <w:p w14:paraId="3837E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9FB2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53E7BE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553A796" w14:textId="77777777" w:rsidR="00F95FBD" w:rsidRPr="00F95FBD" w:rsidRDefault="00F95FBD" w:rsidP="004E6233">
            <w:pPr>
              <w:pStyle w:val="Tabulka"/>
            </w:pPr>
            <w:r w:rsidRPr="00F95FBD">
              <w:rPr>
                <w:highlight w:val="yellow"/>
              </w:rPr>
              <w:t>[VLOŽÍ ZHOTOVITEL]</w:t>
            </w:r>
          </w:p>
        </w:tc>
        <w:tc>
          <w:tcPr>
            <w:tcW w:w="3129" w:type="dxa"/>
          </w:tcPr>
          <w:p w14:paraId="5551192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E4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23B637" w14:textId="77777777" w:rsidR="00F95FBD" w:rsidRPr="00F95FBD" w:rsidRDefault="00F95FBD" w:rsidP="00D701DC">
      <w:pPr>
        <w:pStyle w:val="Textbezodsazen"/>
      </w:pPr>
    </w:p>
    <w:p w14:paraId="5A123465" w14:textId="77777777" w:rsidR="00F95FBD" w:rsidRPr="00F95FBD" w:rsidRDefault="00F95FBD" w:rsidP="00D701DC">
      <w:pPr>
        <w:pStyle w:val="Textbezodsazen"/>
      </w:pPr>
    </w:p>
    <w:p w14:paraId="0770ED6C" w14:textId="77777777" w:rsidR="00F95FBD" w:rsidRDefault="00F95FBD" w:rsidP="00D701DC">
      <w:pPr>
        <w:pStyle w:val="Textbezodsazen"/>
      </w:pPr>
    </w:p>
    <w:p w14:paraId="1250FCD6" w14:textId="77777777" w:rsidR="00DD4862" w:rsidRDefault="00DD4862" w:rsidP="00D701DC">
      <w:pPr>
        <w:pStyle w:val="Textbezodsazen"/>
      </w:pPr>
    </w:p>
    <w:p w14:paraId="480064D9" w14:textId="77777777" w:rsidR="00DD4862" w:rsidRDefault="00DD4862" w:rsidP="00D701DC">
      <w:pPr>
        <w:pStyle w:val="Textbezodsazen"/>
      </w:pPr>
    </w:p>
    <w:p w14:paraId="5229C122" w14:textId="77777777" w:rsidR="00DD4862" w:rsidRDefault="00DD4862" w:rsidP="00D701DC">
      <w:pPr>
        <w:pStyle w:val="Textbezodsazen"/>
      </w:pPr>
    </w:p>
    <w:p w14:paraId="26E30933" w14:textId="77777777" w:rsidR="00DD4862" w:rsidRDefault="00DD4862" w:rsidP="00D701DC">
      <w:pPr>
        <w:pStyle w:val="Textbezodsazen"/>
      </w:pPr>
    </w:p>
    <w:p w14:paraId="6EE4A6D1" w14:textId="77777777" w:rsidR="00DD4862" w:rsidRDefault="00DD4862" w:rsidP="00D701DC">
      <w:pPr>
        <w:pStyle w:val="Textbezodsazen"/>
      </w:pPr>
    </w:p>
    <w:p w14:paraId="54E09018" w14:textId="77777777" w:rsidR="00DD4862" w:rsidRDefault="00DD4862" w:rsidP="00D701DC">
      <w:pPr>
        <w:pStyle w:val="Textbezodsazen"/>
      </w:pPr>
    </w:p>
    <w:p w14:paraId="4604BF69" w14:textId="77777777" w:rsidR="00DD4862" w:rsidRDefault="00DD4862" w:rsidP="00D701DC">
      <w:pPr>
        <w:pStyle w:val="Textbezodsazen"/>
      </w:pPr>
    </w:p>
    <w:p w14:paraId="3F2FFF0E" w14:textId="77777777" w:rsidR="00DD4862" w:rsidRDefault="00DD4862" w:rsidP="00D701DC">
      <w:pPr>
        <w:pStyle w:val="Textbezodsazen"/>
      </w:pPr>
    </w:p>
    <w:p w14:paraId="2F5882BF" w14:textId="77777777" w:rsidR="00DD4862" w:rsidRDefault="00DD4862" w:rsidP="00D701DC">
      <w:pPr>
        <w:pStyle w:val="Textbezodsazen"/>
      </w:pPr>
    </w:p>
    <w:p w14:paraId="719C97E0" w14:textId="77777777" w:rsidR="00DD4862" w:rsidRDefault="00DD4862" w:rsidP="00D701DC">
      <w:pPr>
        <w:pStyle w:val="Textbezodsazen"/>
      </w:pPr>
    </w:p>
    <w:p w14:paraId="1F7B58F3" w14:textId="77777777" w:rsidR="00DD4862" w:rsidRDefault="00DD4862" w:rsidP="00D701DC">
      <w:pPr>
        <w:pStyle w:val="Textbezodsazen"/>
      </w:pPr>
    </w:p>
    <w:p w14:paraId="5A101D65" w14:textId="77777777" w:rsidR="00DD4862" w:rsidRDefault="00DD4862" w:rsidP="00D701DC">
      <w:pPr>
        <w:pStyle w:val="Textbezodsazen"/>
      </w:pPr>
    </w:p>
    <w:p w14:paraId="37449198" w14:textId="77777777" w:rsidR="00DD4862" w:rsidRDefault="00DD4862" w:rsidP="00D701DC">
      <w:pPr>
        <w:pStyle w:val="Textbezodsazen"/>
      </w:pPr>
    </w:p>
    <w:p w14:paraId="5C924F41" w14:textId="77777777" w:rsidR="00DD4862" w:rsidRDefault="00DD4862" w:rsidP="00D701DC">
      <w:pPr>
        <w:pStyle w:val="Textbezodsazen"/>
      </w:pPr>
    </w:p>
    <w:p w14:paraId="73F7650D" w14:textId="77777777" w:rsidR="00DD4862" w:rsidRDefault="00DD4862" w:rsidP="00D701DC">
      <w:pPr>
        <w:pStyle w:val="Textbezodsazen"/>
      </w:pPr>
    </w:p>
    <w:p w14:paraId="74EC87E6" w14:textId="77777777" w:rsidR="00F95FBD" w:rsidRDefault="00F95FBD" w:rsidP="00D701DC">
      <w:pPr>
        <w:pStyle w:val="Textbezodsazen"/>
      </w:pPr>
    </w:p>
    <w:p w14:paraId="31267D37" w14:textId="77777777" w:rsidR="00F762A8" w:rsidRDefault="00F762A8" w:rsidP="00165977">
      <w:pPr>
        <w:pStyle w:val="Tabulka"/>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2C9E67CC" w14:textId="77777777" w:rsidR="00F762A8" w:rsidRDefault="00F762A8" w:rsidP="008941D9">
      <w:pPr>
        <w:pStyle w:val="Nadpisbezsl1-1"/>
        <w:outlineLvl w:val="0"/>
      </w:pPr>
      <w:r>
        <w:lastRenderedPageBreak/>
        <w:t xml:space="preserve">Příloha č. </w:t>
      </w:r>
      <w:r w:rsidR="00FE30B6">
        <w:t>10</w:t>
      </w:r>
    </w:p>
    <w:p w14:paraId="5400B528" w14:textId="77777777" w:rsidR="00F762A8" w:rsidRDefault="0030003A" w:rsidP="00F762A8">
      <w:pPr>
        <w:pStyle w:val="Nadpisbezsl1-2"/>
      </w:pPr>
      <w:r>
        <w:t>Zmocnění Vedoucího Zhotovitele</w:t>
      </w:r>
    </w:p>
    <w:p w14:paraId="3A329447" w14:textId="77777777" w:rsidR="00F762A8" w:rsidRDefault="00F762A8" w:rsidP="00F762A8">
      <w:pPr>
        <w:pStyle w:val="Textbezodsazen"/>
      </w:pPr>
    </w:p>
    <w:p w14:paraId="416F2BFA" w14:textId="77777777" w:rsidR="00EB26C7" w:rsidRDefault="00EB26C7" w:rsidP="00F762A8">
      <w:pPr>
        <w:pStyle w:val="Textbezodsazen"/>
      </w:pPr>
    </w:p>
    <w:p w14:paraId="60F6FAE6" w14:textId="77777777" w:rsidR="00EB26C7" w:rsidRDefault="00EB26C7" w:rsidP="00F762A8">
      <w:pPr>
        <w:pStyle w:val="Textbezodsazen"/>
        <w:sectPr w:rsidR="00EB26C7"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7E0424AA" w14:textId="77777777" w:rsidR="00EB26C7" w:rsidRDefault="00EB26C7" w:rsidP="00EB26C7">
      <w:pPr>
        <w:pStyle w:val="Nadpisbezsl1-1"/>
        <w:outlineLvl w:val="0"/>
      </w:pPr>
      <w:r>
        <w:lastRenderedPageBreak/>
        <w:t>Příloha č. 1</w:t>
      </w:r>
      <w:r w:rsidR="00FE30B6">
        <w:t>1</w:t>
      </w:r>
    </w:p>
    <w:p w14:paraId="7FFF8929" w14:textId="77777777" w:rsidR="00D70DE8" w:rsidRPr="00315413" w:rsidRDefault="00D70DE8" w:rsidP="00D70DE8">
      <w:pPr>
        <w:pStyle w:val="Nadpisbezsl1-2"/>
        <w:rPr>
          <w:noProof/>
          <w:sz w:val="28"/>
          <w:szCs w:val="28"/>
        </w:rPr>
      </w:pPr>
      <w:bookmarkStart w:id="10"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0"/>
    <w:p w14:paraId="093DF0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0532110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3C07F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20A6E3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74584A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C3774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1C4D5A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6F3C8D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FE760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1D0293F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FFA98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6BE27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2DB3E8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F362B3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BB2E6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4934F2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318934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23F48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A68D74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8BBD0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D67F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3FF69A5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B897D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5DF3DB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04F415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4B16542"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9C17A9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86859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7BFF25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3A50536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89553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596EEB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166C73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69D1C9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45EBC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543D826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F58F4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D85774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56BFCE27"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0CFDA2B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754A5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55393F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26021C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06B963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958403C"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9A5445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43CACA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3339E36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12E12D7" w14:textId="77777777" w:rsidR="00D70DE8" w:rsidRPr="00192AD6" w:rsidRDefault="00D70DE8" w:rsidP="00E842C6">
            <w:pPr>
              <w:spacing w:after="0" w:line="240" w:lineRule="auto"/>
              <w:rPr>
                <w:rFonts w:asciiTheme="minorHAnsi" w:hAnsiTheme="minorHAnsi"/>
                <w:noProof/>
              </w:rPr>
            </w:pPr>
          </w:p>
        </w:tc>
        <w:tc>
          <w:tcPr>
            <w:tcW w:w="3685" w:type="dxa"/>
          </w:tcPr>
          <w:p w14:paraId="2F956F1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2D2920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F50465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ED4ADDE" w14:textId="77777777" w:rsidR="00D70DE8" w:rsidRPr="00192AD6" w:rsidRDefault="00D70DE8" w:rsidP="00E842C6">
            <w:pPr>
              <w:spacing w:after="0" w:line="240" w:lineRule="auto"/>
              <w:rPr>
                <w:rFonts w:asciiTheme="minorHAnsi" w:hAnsiTheme="minorHAnsi"/>
                <w:noProof/>
              </w:rPr>
            </w:pPr>
          </w:p>
        </w:tc>
        <w:tc>
          <w:tcPr>
            <w:tcW w:w="3685" w:type="dxa"/>
          </w:tcPr>
          <w:p w14:paraId="501F0F3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2987F1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5A80953"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4091B46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7A56B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625DB91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2C7A976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C32E4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AD36FF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7D8CE01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0FAB0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522200F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78C97AF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7CFD8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617594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1991940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80601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BF2B83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34D325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E8DB6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0352EB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D24E76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900FA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8B43210" w14:textId="77777777" w:rsidR="00364E52" w:rsidRDefault="00364E52" w:rsidP="00E842C6">
            <w:pPr>
              <w:spacing w:after="0" w:line="240" w:lineRule="auto"/>
              <w:rPr>
                <w:rFonts w:asciiTheme="minorHAnsi" w:hAnsiTheme="minorHAnsi"/>
                <w:b/>
                <w:noProof/>
              </w:rPr>
            </w:pPr>
          </w:p>
          <w:p w14:paraId="53F1477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A50384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28D2DD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898CAA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BCE20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1DCC3B4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F0AC31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AEC5C2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E87FDB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A2DA6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AA29AA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B14F48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DF6C24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900D1B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1CA90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208E163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5F7023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01BE3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563A2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79A02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802208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4A6E0D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10D67D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478881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013B0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F42CA6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05C584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51B30A09"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C94D33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607D41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09349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F3370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35F865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2B1474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351C37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6169A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551DFA1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A100B7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494962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E51886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C48FE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9D0C145" w14:textId="77777777" w:rsidR="00364E52" w:rsidRDefault="00364E52" w:rsidP="00E842C6">
            <w:pPr>
              <w:spacing w:after="0" w:line="240" w:lineRule="auto"/>
              <w:rPr>
                <w:rFonts w:asciiTheme="minorHAnsi" w:hAnsiTheme="minorHAnsi"/>
                <w:b/>
                <w:noProof/>
              </w:rPr>
            </w:pPr>
          </w:p>
          <w:p w14:paraId="38934AA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5A4F48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244536B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82183B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EB143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1D7437D0" w14:textId="77777777" w:rsidR="00364E52" w:rsidRDefault="00364E52" w:rsidP="00E842C6">
            <w:pPr>
              <w:spacing w:after="0" w:line="240" w:lineRule="auto"/>
              <w:rPr>
                <w:rFonts w:asciiTheme="minorHAnsi" w:hAnsiTheme="minorHAnsi"/>
                <w:b/>
                <w:noProof/>
              </w:rPr>
            </w:pPr>
          </w:p>
          <w:p w14:paraId="0E8DDD43" w14:textId="77777777" w:rsidR="00364E52" w:rsidRDefault="00364E52" w:rsidP="00E842C6">
            <w:pPr>
              <w:spacing w:after="0" w:line="240" w:lineRule="auto"/>
              <w:rPr>
                <w:rFonts w:asciiTheme="minorHAnsi" w:hAnsiTheme="minorHAnsi"/>
                <w:b/>
                <w:noProof/>
              </w:rPr>
            </w:pPr>
          </w:p>
          <w:p w14:paraId="736E1DB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277EA0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2D59C68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8B1140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C7653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4483B9D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7E31E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04DEE0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C592A34"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1F9F7A68"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B4DD7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C9FF5A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06B78607"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27BBE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3614C4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23111C5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D6C4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7506A7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C1C78C9"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78150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3CBCA4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B52932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5DFF2ABF"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9E53597"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3945883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B87A62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AED528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117BAC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2665328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34FE41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694AB6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8372D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6D9505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9EBCFE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FE95C8"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07FCB3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1A38CC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5D07B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1969994"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AC500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2C3898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27FF2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E781B7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8EA0C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FBBB0BE"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1"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1"/>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0C1EDF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270F4C0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AD3A2E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41D674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4E8BE02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E4AE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0162E7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E00F8D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6586F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9CBE7E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67233F9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4D2A0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E4A59C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562A7F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133C85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F7450A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C47FFF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08AFC2B"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A99F6D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F9E8C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F8C39B" w14:textId="77777777" w:rsidR="00D70DE8" w:rsidRPr="00192AD6" w:rsidRDefault="00D70DE8" w:rsidP="00D70DE8">
      <w:pPr>
        <w:spacing w:after="240" w:line="264" w:lineRule="auto"/>
        <w:rPr>
          <w:rFonts w:asciiTheme="minorHAnsi" w:hAnsiTheme="minorHAnsi"/>
          <w:sz w:val="18"/>
          <w:szCs w:val="18"/>
        </w:rPr>
      </w:pPr>
    </w:p>
    <w:p w14:paraId="1874DDD0"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566E397F"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DA09B2C"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56DBF3F"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E4ED30B"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4B39F" w14:textId="77777777" w:rsidR="00135B5C" w:rsidRDefault="00135B5C" w:rsidP="00962258">
      <w:pPr>
        <w:spacing w:after="0" w:line="240" w:lineRule="auto"/>
      </w:pPr>
      <w:r>
        <w:separator/>
      </w:r>
    </w:p>
  </w:endnote>
  <w:endnote w:type="continuationSeparator" w:id="0">
    <w:p w14:paraId="41216178" w14:textId="77777777" w:rsidR="00135B5C" w:rsidRDefault="00135B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722D5267" w14:textId="77777777" w:rsidTr="00F13FDA">
      <w:tc>
        <w:tcPr>
          <w:tcW w:w="1021" w:type="dxa"/>
          <w:vAlign w:val="bottom"/>
        </w:tcPr>
        <w:p w14:paraId="52E3F595" w14:textId="46788EF8" w:rsidR="00D50BD4" w:rsidRPr="00B8518B" w:rsidRDefault="00D50BD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6</w:t>
          </w:r>
          <w:r w:rsidRPr="00B8518B">
            <w:rPr>
              <w:rStyle w:val="slostrnky"/>
            </w:rPr>
            <w:fldChar w:fldCharType="end"/>
          </w:r>
          <w:r w:rsidRPr="00B8518B">
            <w:rPr>
              <w:rStyle w:val="slostrnky"/>
            </w:rPr>
            <w:t>/</w:t>
          </w:r>
          <w:r>
            <w:rPr>
              <w:rStyle w:val="slostrnky"/>
            </w:rPr>
            <w:t>8</w:t>
          </w:r>
        </w:p>
      </w:tc>
      <w:tc>
        <w:tcPr>
          <w:tcW w:w="0" w:type="auto"/>
          <w:vAlign w:val="bottom"/>
        </w:tcPr>
        <w:p w14:paraId="0E512BAD" w14:textId="77777777" w:rsidR="00D50BD4" w:rsidRDefault="00D50BD4" w:rsidP="00F13FDA">
          <w:pPr>
            <w:pStyle w:val="Zpatvlevo"/>
          </w:pPr>
          <w:r w:rsidRPr="00B41CFD">
            <w:t>Smlouva o dílo</w:t>
          </w:r>
        </w:p>
        <w:p w14:paraId="5B053774" w14:textId="77777777" w:rsidR="00D50BD4" w:rsidRPr="003462EB" w:rsidRDefault="00D50BD4" w:rsidP="00F13FDA">
          <w:pPr>
            <w:pStyle w:val="Zpatvlevo"/>
          </w:pPr>
          <w:r w:rsidRPr="00B41CFD">
            <w:t>Zhotovení stavby</w:t>
          </w:r>
        </w:p>
      </w:tc>
    </w:tr>
  </w:tbl>
  <w:p w14:paraId="4FBF1D86" w14:textId="77777777" w:rsidR="00D50BD4" w:rsidRPr="00F13FDA" w:rsidRDefault="00D50BD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177C8DCC" w14:textId="77777777" w:rsidTr="00A0271B">
      <w:tc>
        <w:tcPr>
          <w:tcW w:w="0" w:type="auto"/>
          <w:tcMar>
            <w:left w:w="0" w:type="dxa"/>
            <w:right w:w="0" w:type="dxa"/>
          </w:tcMar>
          <w:vAlign w:val="bottom"/>
        </w:tcPr>
        <w:p w14:paraId="618623E5" w14:textId="77777777" w:rsidR="00D50BD4" w:rsidRPr="00DD4862" w:rsidRDefault="00D50BD4" w:rsidP="00A0271B">
          <w:pPr>
            <w:pStyle w:val="Zpatvpravo"/>
            <w:rPr>
              <w:b/>
            </w:rPr>
          </w:pPr>
          <w:r w:rsidRPr="00DD4862">
            <w:rPr>
              <w:b/>
            </w:rPr>
            <w:t>Příloha č. 2</w:t>
          </w:r>
        </w:p>
        <w:p w14:paraId="721BF6C8" w14:textId="77777777" w:rsidR="00D50BD4" w:rsidRPr="003462EB" w:rsidRDefault="00D50BD4" w:rsidP="00A0271B">
          <w:pPr>
            <w:pStyle w:val="Zpatvpravo"/>
          </w:pPr>
          <w:r>
            <w:t>Smlouva o dílo</w:t>
          </w:r>
        </w:p>
        <w:p w14:paraId="35D75AC1" w14:textId="77777777" w:rsidR="00D50BD4" w:rsidRPr="003462EB" w:rsidRDefault="00D50BD4" w:rsidP="00A0271B">
          <w:pPr>
            <w:pStyle w:val="Zpatvpravo"/>
            <w:rPr>
              <w:rStyle w:val="slostrnky"/>
              <w:b w:val="0"/>
              <w:color w:val="auto"/>
              <w:sz w:val="12"/>
            </w:rPr>
          </w:pPr>
          <w:r w:rsidRPr="003462EB">
            <w:t xml:space="preserve">Zhotovení stavby </w:t>
          </w:r>
        </w:p>
      </w:tc>
      <w:tc>
        <w:tcPr>
          <w:tcW w:w="1021" w:type="dxa"/>
          <w:vAlign w:val="bottom"/>
        </w:tcPr>
        <w:p w14:paraId="21C180F2" w14:textId="6470A343" w:rsidR="00D50BD4" w:rsidRPr="009E09BE" w:rsidRDefault="00D50B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7090">
            <w:rPr>
              <w:rStyle w:val="slostrnky"/>
              <w:noProof/>
            </w:rPr>
            <w:t>1</w:t>
          </w:r>
          <w:r>
            <w:rPr>
              <w:rStyle w:val="slostrnky"/>
            </w:rPr>
            <w:fldChar w:fldCharType="end"/>
          </w:r>
        </w:p>
      </w:tc>
    </w:tr>
  </w:tbl>
  <w:p w14:paraId="20588255" w14:textId="77777777" w:rsidR="00D50BD4" w:rsidRPr="00B8518B" w:rsidRDefault="00D50BD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2DD5CCCD" w14:textId="77777777" w:rsidTr="00F13FDA">
      <w:tc>
        <w:tcPr>
          <w:tcW w:w="1021" w:type="dxa"/>
          <w:vAlign w:val="bottom"/>
        </w:tcPr>
        <w:p w14:paraId="1CAEF18E" w14:textId="77777777" w:rsidR="00D50BD4" w:rsidRPr="00B8518B" w:rsidRDefault="00D50B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E75A8F4" w14:textId="77777777" w:rsidR="00D50BD4" w:rsidRPr="00DD4862" w:rsidRDefault="00D50BD4" w:rsidP="00F13FDA">
          <w:pPr>
            <w:pStyle w:val="Zpatvlevo"/>
            <w:rPr>
              <w:b/>
            </w:rPr>
          </w:pPr>
          <w:r>
            <w:rPr>
              <w:b/>
            </w:rPr>
            <w:t>Příloha č. 3</w:t>
          </w:r>
        </w:p>
        <w:p w14:paraId="02DF86B7" w14:textId="77777777" w:rsidR="00D50BD4" w:rsidRDefault="00D50BD4" w:rsidP="00F13FDA">
          <w:pPr>
            <w:pStyle w:val="Zpatvlevo"/>
          </w:pPr>
          <w:r w:rsidRPr="00B41CFD">
            <w:t>Smlouva o dílo</w:t>
          </w:r>
        </w:p>
        <w:p w14:paraId="543FC783" w14:textId="77777777" w:rsidR="00D50BD4" w:rsidRPr="003462EB" w:rsidRDefault="00D50BD4" w:rsidP="00F13FDA">
          <w:pPr>
            <w:pStyle w:val="Zpatvlevo"/>
          </w:pPr>
          <w:r w:rsidRPr="00B41CFD">
            <w:t>Zhotovení stavby</w:t>
          </w:r>
        </w:p>
      </w:tc>
    </w:tr>
  </w:tbl>
  <w:p w14:paraId="7E1EA7A4" w14:textId="77777777" w:rsidR="00D50BD4" w:rsidRPr="00F13FDA" w:rsidRDefault="00D50BD4">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79B967E2" w14:textId="77777777" w:rsidTr="00A0271B">
      <w:tc>
        <w:tcPr>
          <w:tcW w:w="0" w:type="auto"/>
          <w:tcMar>
            <w:left w:w="0" w:type="dxa"/>
            <w:right w:w="0" w:type="dxa"/>
          </w:tcMar>
          <w:vAlign w:val="bottom"/>
        </w:tcPr>
        <w:p w14:paraId="49D1A97E" w14:textId="77777777" w:rsidR="00D50BD4" w:rsidRPr="00DD4862" w:rsidRDefault="00D50BD4" w:rsidP="00A0271B">
          <w:pPr>
            <w:pStyle w:val="Zpatvpravo"/>
            <w:rPr>
              <w:b/>
            </w:rPr>
          </w:pPr>
          <w:r w:rsidRPr="00DD4862">
            <w:rPr>
              <w:b/>
            </w:rPr>
            <w:t xml:space="preserve">Příloha č. </w:t>
          </w:r>
          <w:r>
            <w:rPr>
              <w:b/>
            </w:rPr>
            <w:t>3</w:t>
          </w:r>
        </w:p>
        <w:p w14:paraId="0B602111" w14:textId="77777777" w:rsidR="00D50BD4" w:rsidRPr="003462EB" w:rsidRDefault="00D50BD4" w:rsidP="00A0271B">
          <w:pPr>
            <w:pStyle w:val="Zpatvpravo"/>
          </w:pPr>
          <w:r>
            <w:t>Smlouva o dílo</w:t>
          </w:r>
        </w:p>
        <w:p w14:paraId="01E137EF" w14:textId="77777777" w:rsidR="00D50BD4" w:rsidRPr="003462EB" w:rsidRDefault="00D50BD4" w:rsidP="00A0271B">
          <w:pPr>
            <w:pStyle w:val="Zpatvpravo"/>
            <w:rPr>
              <w:rStyle w:val="slostrnky"/>
              <w:b w:val="0"/>
              <w:color w:val="auto"/>
              <w:sz w:val="12"/>
            </w:rPr>
          </w:pPr>
          <w:r w:rsidRPr="003462EB">
            <w:t xml:space="preserve">Zhotovení stavby </w:t>
          </w:r>
        </w:p>
      </w:tc>
      <w:tc>
        <w:tcPr>
          <w:tcW w:w="1021" w:type="dxa"/>
          <w:vAlign w:val="bottom"/>
        </w:tcPr>
        <w:p w14:paraId="382B8C7D" w14:textId="7A0C24FE" w:rsidR="00D50BD4" w:rsidRPr="009E09BE" w:rsidRDefault="00D50B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7090">
            <w:rPr>
              <w:rStyle w:val="slostrnky"/>
              <w:noProof/>
            </w:rPr>
            <w:t>1</w:t>
          </w:r>
          <w:r>
            <w:rPr>
              <w:rStyle w:val="slostrnky"/>
            </w:rPr>
            <w:fldChar w:fldCharType="end"/>
          </w:r>
        </w:p>
      </w:tc>
    </w:tr>
  </w:tbl>
  <w:p w14:paraId="58D33D17" w14:textId="77777777" w:rsidR="00D50BD4" w:rsidRPr="00B8518B" w:rsidRDefault="00D50BD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7BBD5D6E" w14:textId="77777777" w:rsidTr="00F13FDA">
      <w:tc>
        <w:tcPr>
          <w:tcW w:w="1021" w:type="dxa"/>
          <w:vAlign w:val="bottom"/>
        </w:tcPr>
        <w:p w14:paraId="0FA8683C" w14:textId="77777777" w:rsidR="00D50BD4" w:rsidRPr="00B8518B" w:rsidRDefault="00D50B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AB38077" w14:textId="77777777" w:rsidR="00D50BD4" w:rsidRPr="00DD4862" w:rsidRDefault="00D50BD4" w:rsidP="00F13FDA">
          <w:pPr>
            <w:pStyle w:val="Zpatvlevo"/>
            <w:rPr>
              <w:b/>
            </w:rPr>
          </w:pPr>
          <w:r>
            <w:rPr>
              <w:b/>
            </w:rPr>
            <w:t>Příloha č. 4</w:t>
          </w:r>
        </w:p>
        <w:p w14:paraId="635437AF" w14:textId="77777777" w:rsidR="00D50BD4" w:rsidRDefault="00D50BD4" w:rsidP="00F13FDA">
          <w:pPr>
            <w:pStyle w:val="Zpatvlevo"/>
          </w:pPr>
          <w:r w:rsidRPr="00B41CFD">
            <w:t>Smlouva o dílo</w:t>
          </w:r>
        </w:p>
        <w:p w14:paraId="30E92857" w14:textId="77777777" w:rsidR="00D50BD4" w:rsidRPr="003462EB" w:rsidRDefault="00D50BD4" w:rsidP="00F13FDA">
          <w:pPr>
            <w:pStyle w:val="Zpatvlevo"/>
          </w:pPr>
          <w:r w:rsidRPr="00B41CFD">
            <w:t>Zhotovení stavby</w:t>
          </w:r>
        </w:p>
      </w:tc>
    </w:tr>
  </w:tbl>
  <w:p w14:paraId="2AB63E45" w14:textId="77777777" w:rsidR="00D50BD4" w:rsidRPr="00F13FDA" w:rsidRDefault="00D50BD4">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63951E0B" w14:textId="77777777" w:rsidTr="00A0271B">
      <w:tc>
        <w:tcPr>
          <w:tcW w:w="0" w:type="auto"/>
          <w:tcMar>
            <w:left w:w="0" w:type="dxa"/>
            <w:right w:w="0" w:type="dxa"/>
          </w:tcMar>
          <w:vAlign w:val="bottom"/>
        </w:tcPr>
        <w:p w14:paraId="3B0BAEC8" w14:textId="77777777" w:rsidR="00D50BD4" w:rsidRPr="00DD4862" w:rsidRDefault="00D50BD4" w:rsidP="00A0271B">
          <w:pPr>
            <w:pStyle w:val="Zpatvpravo"/>
            <w:rPr>
              <w:b/>
            </w:rPr>
          </w:pPr>
          <w:r w:rsidRPr="00DD4862">
            <w:rPr>
              <w:b/>
            </w:rPr>
            <w:t xml:space="preserve">Příloha č. </w:t>
          </w:r>
          <w:r>
            <w:rPr>
              <w:b/>
            </w:rPr>
            <w:t>4</w:t>
          </w:r>
        </w:p>
        <w:p w14:paraId="4A3CFCA8" w14:textId="77777777" w:rsidR="00D50BD4" w:rsidRPr="003462EB" w:rsidRDefault="00D50BD4" w:rsidP="00A0271B">
          <w:pPr>
            <w:pStyle w:val="Zpatvpravo"/>
          </w:pPr>
          <w:r>
            <w:t>Smlouva o dílo</w:t>
          </w:r>
        </w:p>
        <w:p w14:paraId="20B5963F" w14:textId="77777777" w:rsidR="00D50BD4" w:rsidRPr="003462EB" w:rsidRDefault="00D50BD4" w:rsidP="00A0271B">
          <w:pPr>
            <w:pStyle w:val="Zpatvpravo"/>
            <w:rPr>
              <w:rStyle w:val="slostrnky"/>
              <w:b w:val="0"/>
              <w:color w:val="auto"/>
              <w:sz w:val="12"/>
            </w:rPr>
          </w:pPr>
          <w:r w:rsidRPr="003462EB">
            <w:t xml:space="preserve">Zhotovení stavby </w:t>
          </w:r>
        </w:p>
      </w:tc>
      <w:tc>
        <w:tcPr>
          <w:tcW w:w="1021" w:type="dxa"/>
          <w:vAlign w:val="bottom"/>
        </w:tcPr>
        <w:p w14:paraId="7151A0DC" w14:textId="353CA41C" w:rsidR="00D50BD4" w:rsidRPr="009E09BE" w:rsidRDefault="00D50B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7090">
            <w:rPr>
              <w:rStyle w:val="slostrnky"/>
              <w:noProof/>
            </w:rPr>
            <w:t>1</w:t>
          </w:r>
          <w:r>
            <w:rPr>
              <w:rStyle w:val="slostrnky"/>
            </w:rPr>
            <w:fldChar w:fldCharType="end"/>
          </w:r>
        </w:p>
      </w:tc>
    </w:tr>
  </w:tbl>
  <w:p w14:paraId="6AAE6B3A" w14:textId="77777777" w:rsidR="00D50BD4" w:rsidRPr="00B8518B" w:rsidRDefault="00D50BD4"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579CE56A" w14:textId="77777777" w:rsidTr="00F13FDA">
      <w:tc>
        <w:tcPr>
          <w:tcW w:w="1021" w:type="dxa"/>
          <w:vAlign w:val="bottom"/>
        </w:tcPr>
        <w:p w14:paraId="06694807" w14:textId="77777777" w:rsidR="00D50BD4" w:rsidRPr="00B8518B" w:rsidRDefault="00D50BD4" w:rsidP="00DD4862">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0FFCF762" w14:textId="77777777" w:rsidR="00D50BD4" w:rsidRPr="00DD4862" w:rsidRDefault="00D50BD4" w:rsidP="00F13FDA">
          <w:pPr>
            <w:pStyle w:val="Zpatvlevo"/>
            <w:rPr>
              <w:b/>
            </w:rPr>
          </w:pPr>
          <w:r>
            <w:rPr>
              <w:b/>
            </w:rPr>
            <w:t>Příloha č. 6</w:t>
          </w:r>
        </w:p>
        <w:p w14:paraId="76AB1EF9" w14:textId="77777777" w:rsidR="00D50BD4" w:rsidRDefault="00D50BD4" w:rsidP="00F13FDA">
          <w:pPr>
            <w:pStyle w:val="Zpatvlevo"/>
          </w:pPr>
          <w:r w:rsidRPr="00B41CFD">
            <w:t>Smlouva o dílo</w:t>
          </w:r>
        </w:p>
        <w:p w14:paraId="1DD03563" w14:textId="77777777" w:rsidR="00D50BD4" w:rsidRPr="003462EB" w:rsidRDefault="00D50BD4" w:rsidP="00F13FDA">
          <w:pPr>
            <w:pStyle w:val="Zpatvlevo"/>
          </w:pPr>
          <w:r w:rsidRPr="00B41CFD">
            <w:t>Zhotovení stavby</w:t>
          </w:r>
        </w:p>
      </w:tc>
    </w:tr>
  </w:tbl>
  <w:p w14:paraId="3919F42B" w14:textId="77777777" w:rsidR="00D50BD4" w:rsidRPr="00F13FDA" w:rsidRDefault="00D50BD4">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4BD0D3FE" w14:textId="77777777" w:rsidTr="00A0271B">
      <w:tc>
        <w:tcPr>
          <w:tcW w:w="0" w:type="auto"/>
          <w:tcMar>
            <w:left w:w="0" w:type="dxa"/>
            <w:right w:w="0" w:type="dxa"/>
          </w:tcMar>
          <w:vAlign w:val="bottom"/>
        </w:tcPr>
        <w:p w14:paraId="54D940CD" w14:textId="77777777" w:rsidR="00D50BD4" w:rsidRPr="00DD4862" w:rsidRDefault="00D50BD4" w:rsidP="00A0271B">
          <w:pPr>
            <w:pStyle w:val="Zpatvpravo"/>
            <w:rPr>
              <w:b/>
            </w:rPr>
          </w:pPr>
          <w:r w:rsidRPr="00DD4862">
            <w:rPr>
              <w:b/>
            </w:rPr>
            <w:t xml:space="preserve">Příloha č. </w:t>
          </w:r>
          <w:r>
            <w:rPr>
              <w:b/>
            </w:rPr>
            <w:t>5</w:t>
          </w:r>
        </w:p>
        <w:p w14:paraId="2D97E8CB" w14:textId="77777777" w:rsidR="00D50BD4" w:rsidRPr="003462EB" w:rsidRDefault="00D50BD4" w:rsidP="00A0271B">
          <w:pPr>
            <w:pStyle w:val="Zpatvpravo"/>
          </w:pPr>
          <w:r>
            <w:t>Smlouva o dílo</w:t>
          </w:r>
        </w:p>
        <w:p w14:paraId="37CA71F0" w14:textId="77777777" w:rsidR="00D50BD4" w:rsidRPr="003462EB" w:rsidRDefault="00D50BD4" w:rsidP="00A0271B">
          <w:pPr>
            <w:pStyle w:val="Zpatvpravo"/>
            <w:rPr>
              <w:rStyle w:val="slostrnky"/>
              <w:b w:val="0"/>
              <w:color w:val="auto"/>
              <w:sz w:val="12"/>
            </w:rPr>
          </w:pPr>
          <w:r w:rsidRPr="003462EB">
            <w:t xml:space="preserve">Zhotovení stavby </w:t>
          </w:r>
        </w:p>
      </w:tc>
      <w:tc>
        <w:tcPr>
          <w:tcW w:w="1021" w:type="dxa"/>
          <w:vAlign w:val="bottom"/>
        </w:tcPr>
        <w:p w14:paraId="6C81D4E2" w14:textId="50FDBCCE" w:rsidR="00D50BD4" w:rsidRPr="009E09BE" w:rsidRDefault="00D50B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1</w:t>
          </w:r>
          <w:r w:rsidRPr="00B8518B">
            <w:rPr>
              <w:rStyle w:val="slostrnky"/>
            </w:rPr>
            <w:fldChar w:fldCharType="end"/>
          </w:r>
          <w:r w:rsidRPr="00B8518B">
            <w:rPr>
              <w:rStyle w:val="slostrnky"/>
            </w:rPr>
            <w:t>/</w:t>
          </w:r>
          <w:r>
            <w:rPr>
              <w:rStyle w:val="slostrnky"/>
            </w:rPr>
            <w:t>1</w:t>
          </w:r>
        </w:p>
      </w:tc>
    </w:tr>
  </w:tbl>
  <w:p w14:paraId="256194B6" w14:textId="77777777" w:rsidR="00D50BD4" w:rsidRPr="00B8518B" w:rsidRDefault="00D50BD4"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4A5795F5" w14:textId="77777777" w:rsidTr="00F13FDA">
      <w:tc>
        <w:tcPr>
          <w:tcW w:w="1021" w:type="dxa"/>
          <w:vAlign w:val="bottom"/>
        </w:tcPr>
        <w:p w14:paraId="0EA6D417" w14:textId="08681EC0" w:rsidR="00D50BD4" w:rsidRPr="00B8518B" w:rsidRDefault="00D50B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C7090">
            <w:rPr>
              <w:rStyle w:val="slostrnky"/>
              <w:noProof/>
            </w:rPr>
            <w:t>4</w:t>
          </w:r>
          <w:r>
            <w:rPr>
              <w:rStyle w:val="slostrnky"/>
            </w:rPr>
            <w:fldChar w:fldCharType="end"/>
          </w:r>
        </w:p>
      </w:tc>
      <w:tc>
        <w:tcPr>
          <w:tcW w:w="0" w:type="auto"/>
          <w:vAlign w:val="bottom"/>
        </w:tcPr>
        <w:p w14:paraId="3123245D" w14:textId="77777777" w:rsidR="00D50BD4" w:rsidRPr="00DD4862" w:rsidRDefault="00D50BD4" w:rsidP="00F13FDA">
          <w:pPr>
            <w:pStyle w:val="Zpatvlevo"/>
            <w:rPr>
              <w:b/>
            </w:rPr>
          </w:pPr>
          <w:r>
            <w:rPr>
              <w:b/>
            </w:rPr>
            <w:t>Příloha č. 7</w:t>
          </w:r>
        </w:p>
        <w:p w14:paraId="2C36CB7E" w14:textId="77777777" w:rsidR="00D50BD4" w:rsidRDefault="00D50BD4" w:rsidP="00F13FDA">
          <w:pPr>
            <w:pStyle w:val="Zpatvlevo"/>
          </w:pPr>
          <w:r w:rsidRPr="00B41CFD">
            <w:t>Smlouva o dílo</w:t>
          </w:r>
        </w:p>
        <w:p w14:paraId="4D297418" w14:textId="77777777" w:rsidR="00D50BD4" w:rsidRPr="003462EB" w:rsidRDefault="00D50BD4" w:rsidP="00F13FDA">
          <w:pPr>
            <w:pStyle w:val="Zpatvlevo"/>
          </w:pPr>
          <w:r w:rsidRPr="00B41CFD">
            <w:t>Zhotovení stavby</w:t>
          </w:r>
        </w:p>
      </w:tc>
    </w:tr>
  </w:tbl>
  <w:p w14:paraId="1D20BEA8" w14:textId="77777777" w:rsidR="00D50BD4" w:rsidRPr="00F13FDA" w:rsidRDefault="00D50BD4">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509840C0" w14:textId="77777777" w:rsidTr="00A0271B">
      <w:tc>
        <w:tcPr>
          <w:tcW w:w="0" w:type="auto"/>
          <w:tcMar>
            <w:left w:w="0" w:type="dxa"/>
            <w:right w:w="0" w:type="dxa"/>
          </w:tcMar>
          <w:vAlign w:val="bottom"/>
        </w:tcPr>
        <w:p w14:paraId="68FD62C5" w14:textId="77777777" w:rsidR="00D50BD4" w:rsidRPr="00DD4862" w:rsidRDefault="00D50BD4" w:rsidP="00A0271B">
          <w:pPr>
            <w:pStyle w:val="Zpatvpravo"/>
            <w:rPr>
              <w:b/>
            </w:rPr>
          </w:pPr>
          <w:r w:rsidRPr="00DD4862">
            <w:rPr>
              <w:b/>
            </w:rPr>
            <w:t>Příloha č.</w:t>
          </w:r>
          <w:r>
            <w:rPr>
              <w:b/>
            </w:rPr>
            <w:t xml:space="preserve"> 7</w:t>
          </w:r>
        </w:p>
        <w:p w14:paraId="5BC3077E" w14:textId="77777777" w:rsidR="00D50BD4" w:rsidRPr="003462EB" w:rsidRDefault="00D50BD4" w:rsidP="00A0271B">
          <w:pPr>
            <w:pStyle w:val="Zpatvpravo"/>
          </w:pPr>
          <w:r>
            <w:t>Smlouva o dílo</w:t>
          </w:r>
        </w:p>
        <w:p w14:paraId="64034423" w14:textId="77777777" w:rsidR="00D50BD4" w:rsidRPr="003462EB" w:rsidRDefault="00D50BD4" w:rsidP="00A0271B">
          <w:pPr>
            <w:pStyle w:val="Zpatvpravo"/>
            <w:rPr>
              <w:rStyle w:val="slostrnky"/>
              <w:b w:val="0"/>
              <w:color w:val="auto"/>
              <w:sz w:val="12"/>
            </w:rPr>
          </w:pPr>
          <w:r w:rsidRPr="003462EB">
            <w:t xml:space="preserve">Zhotovení stavby </w:t>
          </w:r>
        </w:p>
      </w:tc>
      <w:tc>
        <w:tcPr>
          <w:tcW w:w="1021" w:type="dxa"/>
          <w:vAlign w:val="bottom"/>
        </w:tcPr>
        <w:p w14:paraId="6C59EAF9" w14:textId="425ECDA2" w:rsidR="00D50BD4" w:rsidRPr="009E09BE" w:rsidRDefault="00D50B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7090">
            <w:rPr>
              <w:rStyle w:val="slostrnky"/>
              <w:noProof/>
            </w:rPr>
            <w:t>4</w:t>
          </w:r>
          <w:r>
            <w:rPr>
              <w:rStyle w:val="slostrnky"/>
            </w:rPr>
            <w:fldChar w:fldCharType="end"/>
          </w:r>
        </w:p>
      </w:tc>
    </w:tr>
  </w:tbl>
  <w:p w14:paraId="7BF8EDF9" w14:textId="77777777" w:rsidR="00D50BD4" w:rsidRPr="00B8518B" w:rsidRDefault="00D50BD4"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228BA3E2" w14:textId="77777777" w:rsidTr="00F13FDA">
      <w:tc>
        <w:tcPr>
          <w:tcW w:w="1021" w:type="dxa"/>
          <w:vAlign w:val="bottom"/>
        </w:tcPr>
        <w:p w14:paraId="3406F49B" w14:textId="77777777" w:rsidR="00D50BD4" w:rsidRPr="00B8518B" w:rsidRDefault="00D50B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9E2A63E" w14:textId="77777777" w:rsidR="00D50BD4" w:rsidRPr="00DD4862" w:rsidRDefault="00D50BD4" w:rsidP="00F13FDA">
          <w:pPr>
            <w:pStyle w:val="Zpatvlevo"/>
            <w:rPr>
              <w:b/>
            </w:rPr>
          </w:pPr>
          <w:r>
            <w:rPr>
              <w:b/>
            </w:rPr>
            <w:t>Příloha č. 7</w:t>
          </w:r>
        </w:p>
        <w:p w14:paraId="57105A62" w14:textId="77777777" w:rsidR="00D50BD4" w:rsidRDefault="00D50BD4" w:rsidP="00F13FDA">
          <w:pPr>
            <w:pStyle w:val="Zpatvlevo"/>
          </w:pPr>
          <w:r w:rsidRPr="00B41CFD">
            <w:t>Smlouva o dílo</w:t>
          </w:r>
        </w:p>
        <w:p w14:paraId="296854D8" w14:textId="77777777" w:rsidR="00D50BD4" w:rsidRPr="003462EB" w:rsidRDefault="00D50BD4" w:rsidP="00F13FDA">
          <w:pPr>
            <w:pStyle w:val="Zpatvlevo"/>
          </w:pPr>
          <w:r w:rsidRPr="00B41CFD">
            <w:t>Zhotovení stavby</w:t>
          </w:r>
        </w:p>
      </w:tc>
    </w:tr>
  </w:tbl>
  <w:p w14:paraId="621ADE88" w14:textId="77777777" w:rsidR="00D50BD4" w:rsidRPr="00F13FDA" w:rsidRDefault="00D50BD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7787E311" w14:textId="77777777" w:rsidTr="00F13FDA">
      <w:tc>
        <w:tcPr>
          <w:tcW w:w="0" w:type="auto"/>
          <w:tcMar>
            <w:left w:w="0" w:type="dxa"/>
            <w:right w:w="0" w:type="dxa"/>
          </w:tcMar>
          <w:vAlign w:val="bottom"/>
        </w:tcPr>
        <w:p w14:paraId="2FFF10B7" w14:textId="77777777" w:rsidR="00D50BD4" w:rsidRPr="003462EB" w:rsidRDefault="00D50BD4" w:rsidP="00F13FDA">
          <w:pPr>
            <w:pStyle w:val="Zpatvpravo"/>
          </w:pPr>
          <w:r>
            <w:t>Smlouva o dílo</w:t>
          </w:r>
        </w:p>
        <w:p w14:paraId="673117D1" w14:textId="77777777" w:rsidR="00D50BD4" w:rsidRPr="003462EB" w:rsidRDefault="00D50BD4" w:rsidP="00F13FDA">
          <w:pPr>
            <w:pStyle w:val="Zpatvpravo"/>
            <w:rPr>
              <w:rStyle w:val="slostrnky"/>
              <w:b w:val="0"/>
              <w:color w:val="auto"/>
              <w:sz w:val="12"/>
            </w:rPr>
          </w:pPr>
          <w:r>
            <w:t xml:space="preserve">Zhotovení stavby </w:t>
          </w:r>
        </w:p>
      </w:tc>
      <w:tc>
        <w:tcPr>
          <w:tcW w:w="1021" w:type="dxa"/>
          <w:vAlign w:val="bottom"/>
        </w:tcPr>
        <w:p w14:paraId="616B96DF" w14:textId="3079356E" w:rsidR="00D50BD4" w:rsidRPr="009E09BE" w:rsidRDefault="00D50BD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7</w:t>
          </w:r>
          <w:r w:rsidRPr="00B8518B">
            <w:rPr>
              <w:rStyle w:val="slostrnky"/>
            </w:rPr>
            <w:fldChar w:fldCharType="end"/>
          </w:r>
          <w:r w:rsidRPr="00B8518B">
            <w:rPr>
              <w:rStyle w:val="slostrnky"/>
            </w:rPr>
            <w:t>/</w:t>
          </w:r>
          <w:r>
            <w:rPr>
              <w:rStyle w:val="slostrnky"/>
            </w:rPr>
            <w:t>8</w:t>
          </w:r>
        </w:p>
      </w:tc>
    </w:tr>
  </w:tbl>
  <w:p w14:paraId="331EFF42" w14:textId="77777777" w:rsidR="00D50BD4" w:rsidRPr="00B8518B" w:rsidRDefault="00D50BD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070CCBF5" w14:textId="77777777" w:rsidTr="00A0271B">
      <w:tc>
        <w:tcPr>
          <w:tcW w:w="0" w:type="auto"/>
          <w:tcMar>
            <w:left w:w="0" w:type="dxa"/>
            <w:right w:w="0" w:type="dxa"/>
          </w:tcMar>
          <w:vAlign w:val="bottom"/>
        </w:tcPr>
        <w:p w14:paraId="63F47F0A" w14:textId="77777777" w:rsidR="00D50BD4" w:rsidRPr="00DD4862" w:rsidRDefault="00D50BD4" w:rsidP="00A0271B">
          <w:pPr>
            <w:pStyle w:val="Zpatvpravo"/>
            <w:rPr>
              <w:b/>
            </w:rPr>
          </w:pPr>
          <w:r w:rsidRPr="00DD4862">
            <w:rPr>
              <w:b/>
            </w:rPr>
            <w:t xml:space="preserve">Příloha č. </w:t>
          </w:r>
          <w:r>
            <w:rPr>
              <w:b/>
            </w:rPr>
            <w:t>8</w:t>
          </w:r>
        </w:p>
        <w:p w14:paraId="35BA91E7" w14:textId="77777777" w:rsidR="00D50BD4" w:rsidRPr="003462EB" w:rsidRDefault="00D50BD4" w:rsidP="00A0271B">
          <w:pPr>
            <w:pStyle w:val="Zpatvpravo"/>
          </w:pPr>
          <w:r>
            <w:t>Smlouva o dílo</w:t>
          </w:r>
        </w:p>
        <w:p w14:paraId="517C1AA4" w14:textId="77777777" w:rsidR="00D50BD4" w:rsidRPr="003462EB" w:rsidRDefault="00D50BD4" w:rsidP="00A0271B">
          <w:pPr>
            <w:pStyle w:val="Zpatvpravo"/>
            <w:rPr>
              <w:rStyle w:val="slostrnky"/>
              <w:b w:val="0"/>
              <w:color w:val="auto"/>
              <w:sz w:val="12"/>
            </w:rPr>
          </w:pPr>
          <w:r w:rsidRPr="003462EB">
            <w:t xml:space="preserve">Zhotovení stavby </w:t>
          </w:r>
        </w:p>
      </w:tc>
      <w:tc>
        <w:tcPr>
          <w:tcW w:w="1021" w:type="dxa"/>
          <w:vAlign w:val="bottom"/>
        </w:tcPr>
        <w:p w14:paraId="2116E99C" w14:textId="7BFEFA5C" w:rsidR="00D50BD4" w:rsidRPr="009E09BE" w:rsidRDefault="00D50B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7090">
            <w:rPr>
              <w:rStyle w:val="slostrnky"/>
              <w:noProof/>
            </w:rPr>
            <w:t>1</w:t>
          </w:r>
          <w:r>
            <w:rPr>
              <w:rStyle w:val="slostrnky"/>
            </w:rPr>
            <w:fldChar w:fldCharType="end"/>
          </w:r>
        </w:p>
      </w:tc>
    </w:tr>
  </w:tbl>
  <w:p w14:paraId="10F93805" w14:textId="77777777" w:rsidR="00D50BD4" w:rsidRPr="00B8518B" w:rsidRDefault="00D50BD4"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1CE6C790" w14:textId="77777777" w:rsidTr="00F13FDA">
      <w:tc>
        <w:tcPr>
          <w:tcW w:w="1021" w:type="dxa"/>
          <w:vAlign w:val="bottom"/>
        </w:tcPr>
        <w:p w14:paraId="3632DEB4" w14:textId="77777777" w:rsidR="00D50BD4" w:rsidRPr="00B8518B" w:rsidRDefault="00D50B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89663B9" w14:textId="77777777" w:rsidR="00D50BD4" w:rsidRPr="00DD4862" w:rsidRDefault="00D50BD4" w:rsidP="00F13FDA">
          <w:pPr>
            <w:pStyle w:val="Zpatvlevo"/>
            <w:rPr>
              <w:b/>
            </w:rPr>
          </w:pPr>
          <w:r>
            <w:rPr>
              <w:b/>
            </w:rPr>
            <w:t>Příloha č. 8</w:t>
          </w:r>
        </w:p>
        <w:p w14:paraId="1C7CA339" w14:textId="77777777" w:rsidR="00D50BD4" w:rsidRDefault="00D50BD4" w:rsidP="00F13FDA">
          <w:pPr>
            <w:pStyle w:val="Zpatvlevo"/>
          </w:pPr>
          <w:r w:rsidRPr="00B41CFD">
            <w:t>Smlouva o dílo</w:t>
          </w:r>
        </w:p>
        <w:p w14:paraId="748E9493" w14:textId="77777777" w:rsidR="00D50BD4" w:rsidRPr="003462EB" w:rsidRDefault="00D50BD4" w:rsidP="00F13FDA">
          <w:pPr>
            <w:pStyle w:val="Zpatvlevo"/>
          </w:pPr>
          <w:r w:rsidRPr="00B41CFD">
            <w:t>Zhotovení stavby</w:t>
          </w:r>
        </w:p>
      </w:tc>
    </w:tr>
  </w:tbl>
  <w:p w14:paraId="5C82920A" w14:textId="77777777" w:rsidR="00D50BD4" w:rsidRPr="00F13FDA" w:rsidRDefault="00D50BD4">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37FCDC4D" w14:textId="77777777" w:rsidTr="00A0271B">
      <w:tc>
        <w:tcPr>
          <w:tcW w:w="0" w:type="auto"/>
          <w:tcMar>
            <w:left w:w="0" w:type="dxa"/>
            <w:right w:w="0" w:type="dxa"/>
          </w:tcMar>
          <w:vAlign w:val="bottom"/>
        </w:tcPr>
        <w:p w14:paraId="06AECC93" w14:textId="77777777" w:rsidR="00D50BD4" w:rsidRPr="00DD4862" w:rsidRDefault="00D50BD4" w:rsidP="00A0271B">
          <w:pPr>
            <w:pStyle w:val="Zpatvpravo"/>
            <w:rPr>
              <w:b/>
            </w:rPr>
          </w:pPr>
          <w:r w:rsidRPr="00DD4862">
            <w:rPr>
              <w:b/>
            </w:rPr>
            <w:t xml:space="preserve">Příloha č. </w:t>
          </w:r>
          <w:r>
            <w:rPr>
              <w:b/>
            </w:rPr>
            <w:t>9</w:t>
          </w:r>
        </w:p>
        <w:p w14:paraId="7AEAC784" w14:textId="77777777" w:rsidR="00D50BD4" w:rsidRPr="003462EB" w:rsidRDefault="00D50BD4" w:rsidP="00A0271B">
          <w:pPr>
            <w:pStyle w:val="Zpatvpravo"/>
          </w:pPr>
          <w:r>
            <w:t>Smlouva o dílo</w:t>
          </w:r>
        </w:p>
        <w:p w14:paraId="1BF501ED" w14:textId="77777777" w:rsidR="00D50BD4" w:rsidRPr="003462EB" w:rsidRDefault="00D50BD4" w:rsidP="00A0271B">
          <w:pPr>
            <w:pStyle w:val="Zpatvpravo"/>
            <w:rPr>
              <w:rStyle w:val="slostrnky"/>
              <w:b w:val="0"/>
              <w:color w:val="auto"/>
              <w:sz w:val="12"/>
            </w:rPr>
          </w:pPr>
          <w:r w:rsidRPr="003462EB">
            <w:t xml:space="preserve">Zhotovení stavby </w:t>
          </w:r>
        </w:p>
      </w:tc>
      <w:tc>
        <w:tcPr>
          <w:tcW w:w="1021" w:type="dxa"/>
          <w:vAlign w:val="bottom"/>
        </w:tcPr>
        <w:p w14:paraId="21579506" w14:textId="692EFF3A" w:rsidR="00D50BD4" w:rsidRPr="009E09BE" w:rsidRDefault="00D50B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7090">
            <w:rPr>
              <w:rStyle w:val="slostrnky"/>
              <w:noProof/>
            </w:rPr>
            <w:t>1</w:t>
          </w:r>
          <w:r>
            <w:rPr>
              <w:rStyle w:val="slostrnky"/>
            </w:rPr>
            <w:fldChar w:fldCharType="end"/>
          </w:r>
        </w:p>
      </w:tc>
    </w:tr>
  </w:tbl>
  <w:p w14:paraId="7A9C36A2" w14:textId="77777777" w:rsidR="00D50BD4" w:rsidRPr="00B8518B" w:rsidRDefault="00D50BD4"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593C5A79" w14:textId="77777777" w:rsidTr="00F13FDA">
      <w:tc>
        <w:tcPr>
          <w:tcW w:w="1021" w:type="dxa"/>
          <w:vAlign w:val="bottom"/>
        </w:tcPr>
        <w:p w14:paraId="29804F50" w14:textId="04DA077B" w:rsidR="00D50BD4" w:rsidRPr="00B8518B" w:rsidRDefault="00D50B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C7090">
            <w:rPr>
              <w:rStyle w:val="slostrnky"/>
              <w:noProof/>
            </w:rPr>
            <w:t>4</w:t>
          </w:r>
          <w:r>
            <w:rPr>
              <w:rStyle w:val="slostrnky"/>
            </w:rPr>
            <w:fldChar w:fldCharType="end"/>
          </w:r>
        </w:p>
      </w:tc>
      <w:tc>
        <w:tcPr>
          <w:tcW w:w="0" w:type="auto"/>
          <w:vAlign w:val="bottom"/>
        </w:tcPr>
        <w:p w14:paraId="3A6F6869" w14:textId="77777777" w:rsidR="00D50BD4" w:rsidRPr="00DD4862" w:rsidRDefault="00D50BD4" w:rsidP="00F13FDA">
          <w:pPr>
            <w:pStyle w:val="Zpatvlevo"/>
            <w:rPr>
              <w:b/>
            </w:rPr>
          </w:pPr>
          <w:r>
            <w:rPr>
              <w:b/>
            </w:rPr>
            <w:t>Příloha č. 11</w:t>
          </w:r>
        </w:p>
        <w:p w14:paraId="5F054E66" w14:textId="77777777" w:rsidR="00D50BD4" w:rsidRDefault="00D50BD4" w:rsidP="00F13FDA">
          <w:pPr>
            <w:pStyle w:val="Zpatvlevo"/>
          </w:pPr>
          <w:r w:rsidRPr="00B41CFD">
            <w:t>Smlouva o dílo</w:t>
          </w:r>
        </w:p>
        <w:p w14:paraId="699D791E" w14:textId="77777777" w:rsidR="00D50BD4" w:rsidRPr="003462EB" w:rsidRDefault="00D50BD4" w:rsidP="00F13FDA">
          <w:pPr>
            <w:pStyle w:val="Zpatvlevo"/>
          </w:pPr>
          <w:r w:rsidRPr="00B41CFD">
            <w:t>Zhotovení stavby</w:t>
          </w:r>
        </w:p>
      </w:tc>
    </w:tr>
  </w:tbl>
  <w:p w14:paraId="7B67C758" w14:textId="77777777" w:rsidR="00D50BD4" w:rsidRPr="00F13FDA" w:rsidRDefault="00D50BD4">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4A6C6D14" w14:textId="77777777" w:rsidTr="00A0271B">
      <w:tc>
        <w:tcPr>
          <w:tcW w:w="0" w:type="auto"/>
          <w:tcMar>
            <w:left w:w="0" w:type="dxa"/>
            <w:right w:w="0" w:type="dxa"/>
          </w:tcMar>
          <w:vAlign w:val="bottom"/>
        </w:tcPr>
        <w:p w14:paraId="508AAAD6" w14:textId="77777777" w:rsidR="00D50BD4" w:rsidRPr="00DD4862" w:rsidRDefault="00D50BD4" w:rsidP="00A0271B">
          <w:pPr>
            <w:pStyle w:val="Zpatvpravo"/>
            <w:rPr>
              <w:b/>
            </w:rPr>
          </w:pPr>
          <w:r w:rsidRPr="00DD4862">
            <w:rPr>
              <w:b/>
            </w:rPr>
            <w:t xml:space="preserve">Příloha č. </w:t>
          </w:r>
          <w:r>
            <w:rPr>
              <w:b/>
            </w:rPr>
            <w:t>10</w:t>
          </w:r>
        </w:p>
        <w:p w14:paraId="72C8B599" w14:textId="77777777" w:rsidR="00D50BD4" w:rsidRPr="003462EB" w:rsidRDefault="00D50BD4" w:rsidP="00A0271B">
          <w:pPr>
            <w:pStyle w:val="Zpatvpravo"/>
          </w:pPr>
          <w:r>
            <w:t>Smlouva o dílo</w:t>
          </w:r>
        </w:p>
        <w:p w14:paraId="18EB90F7" w14:textId="77777777" w:rsidR="00D50BD4" w:rsidRPr="003462EB" w:rsidRDefault="00D50BD4" w:rsidP="00A0271B">
          <w:pPr>
            <w:pStyle w:val="Zpatvpravo"/>
            <w:rPr>
              <w:rStyle w:val="slostrnky"/>
              <w:b w:val="0"/>
              <w:color w:val="auto"/>
              <w:sz w:val="12"/>
            </w:rPr>
          </w:pPr>
          <w:r w:rsidRPr="003462EB">
            <w:t xml:space="preserve">Zhotovení stavby </w:t>
          </w:r>
        </w:p>
      </w:tc>
      <w:tc>
        <w:tcPr>
          <w:tcW w:w="1021" w:type="dxa"/>
          <w:vAlign w:val="bottom"/>
        </w:tcPr>
        <w:p w14:paraId="20251A3E" w14:textId="4A8E90E5" w:rsidR="00D50BD4" w:rsidRPr="009E09BE" w:rsidRDefault="00D50B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7090">
            <w:rPr>
              <w:rStyle w:val="slostrnky"/>
              <w:noProof/>
            </w:rPr>
            <w:t>1</w:t>
          </w:r>
          <w:r>
            <w:rPr>
              <w:rStyle w:val="slostrnky"/>
            </w:rPr>
            <w:fldChar w:fldCharType="end"/>
          </w:r>
        </w:p>
      </w:tc>
    </w:tr>
  </w:tbl>
  <w:p w14:paraId="3CA166B7" w14:textId="77777777" w:rsidR="00D50BD4" w:rsidRPr="00B8518B" w:rsidRDefault="00D50BD4"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1773713F" w14:textId="77777777" w:rsidTr="00A0271B">
      <w:tc>
        <w:tcPr>
          <w:tcW w:w="0" w:type="auto"/>
          <w:tcMar>
            <w:left w:w="0" w:type="dxa"/>
            <w:right w:w="0" w:type="dxa"/>
          </w:tcMar>
          <w:vAlign w:val="bottom"/>
        </w:tcPr>
        <w:p w14:paraId="7E6B73A6" w14:textId="77777777" w:rsidR="00D50BD4" w:rsidRPr="00DD4862" w:rsidRDefault="00D50BD4" w:rsidP="00A0271B">
          <w:pPr>
            <w:pStyle w:val="Zpatvpravo"/>
            <w:rPr>
              <w:b/>
            </w:rPr>
          </w:pPr>
          <w:r w:rsidRPr="00DD4862">
            <w:rPr>
              <w:b/>
            </w:rPr>
            <w:t xml:space="preserve">Příloha č. </w:t>
          </w:r>
          <w:r>
            <w:rPr>
              <w:b/>
            </w:rPr>
            <w:t>11</w:t>
          </w:r>
        </w:p>
        <w:p w14:paraId="7B40B238" w14:textId="77777777" w:rsidR="00D50BD4" w:rsidRPr="003462EB" w:rsidRDefault="00D50BD4" w:rsidP="00A0271B">
          <w:pPr>
            <w:pStyle w:val="Zpatvpravo"/>
          </w:pPr>
          <w:r>
            <w:t>Smlouva o dílo</w:t>
          </w:r>
        </w:p>
        <w:p w14:paraId="7C0210F1" w14:textId="77777777" w:rsidR="00D50BD4" w:rsidRPr="003462EB" w:rsidRDefault="00D50BD4" w:rsidP="00A0271B">
          <w:pPr>
            <w:pStyle w:val="Zpatvpravo"/>
            <w:rPr>
              <w:rStyle w:val="slostrnky"/>
              <w:b w:val="0"/>
              <w:color w:val="auto"/>
              <w:sz w:val="12"/>
            </w:rPr>
          </w:pPr>
          <w:r w:rsidRPr="003462EB">
            <w:t xml:space="preserve">Zhotovení stavby </w:t>
          </w:r>
        </w:p>
      </w:tc>
      <w:tc>
        <w:tcPr>
          <w:tcW w:w="1021" w:type="dxa"/>
          <w:vAlign w:val="bottom"/>
        </w:tcPr>
        <w:p w14:paraId="7650DE77" w14:textId="2740DD1B" w:rsidR="00D50BD4" w:rsidRPr="009E09BE" w:rsidRDefault="00D50B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7090">
            <w:rPr>
              <w:rStyle w:val="slostrnky"/>
              <w:noProof/>
            </w:rPr>
            <w:t>4</w:t>
          </w:r>
          <w:r>
            <w:rPr>
              <w:rStyle w:val="slostrnky"/>
            </w:rPr>
            <w:fldChar w:fldCharType="end"/>
          </w:r>
        </w:p>
      </w:tc>
    </w:tr>
  </w:tbl>
  <w:p w14:paraId="42CC34A9" w14:textId="77777777" w:rsidR="00D50BD4" w:rsidRPr="00B8518B" w:rsidRDefault="00D50BD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5192A" w14:textId="3A0EE5C5" w:rsidR="00D50BD4" w:rsidRPr="00B3350F" w:rsidRDefault="00D50BD4" w:rsidP="00F17CC2">
    <w:pPr>
      <w:spacing w:after="0" w:line="240" w:lineRule="auto"/>
      <w:rPr>
        <w:sz w:val="4"/>
        <w:szCs w:val="4"/>
      </w:rPr>
    </w:pPr>
    <w:ins w:id="5" w:author="Davidová Radka" w:date="2023-08-11T08:57:00Z">
      <w:r>
        <w:rPr>
          <w:noProof/>
          <w:lang w:eastAsia="cs-CZ"/>
        </w:rPr>
        <w:drawing>
          <wp:anchor distT="0" distB="0" distL="114300" distR="114300" simplePos="0" relativeHeight="251675648" behindDoc="0" locked="0" layoutInCell="1" allowOverlap="1" wp14:anchorId="7A2BE46E" wp14:editId="0D293BA8">
            <wp:simplePos x="0" y="0"/>
            <wp:positionH relativeFrom="margin">
              <wp:posOffset>1717675</wp:posOffset>
            </wp:positionH>
            <wp:positionV relativeFrom="margin">
              <wp:posOffset>8093075</wp:posOffset>
            </wp:positionV>
            <wp:extent cx="4786899" cy="576000"/>
            <wp:effectExtent l="0" t="0" r="0" b="0"/>
            <wp:wrapSquare wrapText="bothSides"/>
            <wp:docPr id="3" name="Obrázek 3" descr="https://irop.mmr.cz/getmedia/9997386a-f76a-414c-b41b-815c2f304206/EU-MMR-Barevne-RGB.jpg.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rop.mmr.cz/getmedia/9997386a-f76a-414c-b41b-815c2f304206/EU-MMR-Barevne-RGB.jpg.aspx"/>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86899" cy="576000"/>
                    </a:xfrm>
                    <a:prstGeom prst="rect">
                      <a:avLst/>
                    </a:prstGeom>
                    <a:noFill/>
                    <a:ln>
                      <a:noFill/>
                    </a:ln>
                  </pic:spPr>
                </pic:pic>
              </a:graphicData>
            </a:graphic>
            <wp14:sizeRelH relativeFrom="margin">
              <wp14:pctWidth>0</wp14:pctWidth>
            </wp14:sizeRelH>
            <wp14:sizeRelV relativeFrom="margin">
              <wp14:pctHeight>0</wp14:pctHeight>
            </wp14:sizeRelV>
          </wp:anchor>
        </w:drawing>
      </w:r>
    </w:ins>
    <w:r w:rsidRPr="004C7962">
      <w:rPr>
        <w:noProof/>
        <w:lang w:eastAsia="cs-CZ"/>
      </w:rPr>
      <w:drawing>
        <wp:inline distT="0" distB="0" distL="0" distR="0" wp14:anchorId="5F30A673" wp14:editId="2DF38FA1">
          <wp:extent cx="1003886" cy="576000"/>
          <wp:effectExtent l="0" t="0" r="6350"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003886" cy="576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35BCA3BA" w14:textId="77777777" w:rsidTr="00F13FDA">
      <w:tc>
        <w:tcPr>
          <w:tcW w:w="1021" w:type="dxa"/>
          <w:vAlign w:val="bottom"/>
        </w:tcPr>
        <w:p w14:paraId="48E09A7A" w14:textId="77777777" w:rsidR="00D50BD4" w:rsidRPr="00B8518B" w:rsidRDefault="00D50BD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6B931881" w14:textId="77777777" w:rsidR="00D50BD4" w:rsidRDefault="00D50BD4" w:rsidP="00F13FDA">
          <w:pPr>
            <w:pStyle w:val="Zpatvlevo"/>
          </w:pPr>
          <w:r w:rsidRPr="00B41CFD">
            <w:t>Smlouva o dílo</w:t>
          </w:r>
        </w:p>
        <w:p w14:paraId="051FF312" w14:textId="77777777" w:rsidR="00D50BD4" w:rsidRPr="003462EB" w:rsidRDefault="00D50BD4" w:rsidP="00F13FDA">
          <w:pPr>
            <w:pStyle w:val="Zpatvlevo"/>
          </w:pPr>
          <w:r w:rsidRPr="00B41CFD">
            <w:t>Zhotovení stavby</w:t>
          </w:r>
        </w:p>
      </w:tc>
    </w:tr>
  </w:tbl>
  <w:p w14:paraId="20E1D42A" w14:textId="77777777" w:rsidR="00D50BD4" w:rsidRPr="00F13FDA" w:rsidRDefault="00D50BD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2CDCFA5B" w14:textId="77777777" w:rsidTr="00F13FDA">
      <w:tc>
        <w:tcPr>
          <w:tcW w:w="0" w:type="auto"/>
          <w:tcMar>
            <w:left w:w="0" w:type="dxa"/>
            <w:right w:w="0" w:type="dxa"/>
          </w:tcMar>
          <w:vAlign w:val="bottom"/>
        </w:tcPr>
        <w:p w14:paraId="7B5CE388" w14:textId="77777777" w:rsidR="00D50BD4" w:rsidRPr="003462EB" w:rsidRDefault="00D50BD4" w:rsidP="00F13FDA">
          <w:pPr>
            <w:pStyle w:val="Zpatvpravo"/>
          </w:pPr>
          <w:r>
            <w:t>Smlouva o dílo</w:t>
          </w:r>
        </w:p>
        <w:p w14:paraId="3591D935" w14:textId="77777777" w:rsidR="00D50BD4" w:rsidRPr="003462EB" w:rsidRDefault="00D50BD4" w:rsidP="00F13FDA">
          <w:pPr>
            <w:pStyle w:val="Zpatvpravo"/>
            <w:rPr>
              <w:rStyle w:val="slostrnky"/>
              <w:b w:val="0"/>
              <w:color w:val="auto"/>
              <w:sz w:val="12"/>
            </w:rPr>
          </w:pPr>
          <w:r>
            <w:t xml:space="preserve">Zhotovení stavby </w:t>
          </w:r>
        </w:p>
      </w:tc>
      <w:tc>
        <w:tcPr>
          <w:tcW w:w="1021" w:type="dxa"/>
          <w:vAlign w:val="bottom"/>
        </w:tcPr>
        <w:p w14:paraId="3746A963" w14:textId="77777777" w:rsidR="00D50BD4" w:rsidRPr="009E09BE" w:rsidRDefault="00D50BD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347D4229" w14:textId="77777777" w:rsidR="00D50BD4" w:rsidRPr="00B8518B" w:rsidRDefault="00D50BD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A608" w14:textId="77777777" w:rsidR="00D50BD4" w:rsidRPr="00B3350F" w:rsidRDefault="00D50BD4" w:rsidP="00F17CC2">
    <w:pPr>
      <w:spacing w:after="0" w:line="240" w:lineRule="auto"/>
      <w:rPr>
        <w:sz w:val="4"/>
        <w:szCs w:val="4"/>
      </w:rPr>
    </w:pPr>
    <w:r w:rsidRPr="004C7962">
      <w:rPr>
        <w:noProof/>
        <w:lang w:eastAsia="cs-CZ"/>
      </w:rPr>
      <w:drawing>
        <wp:inline distT="0" distB="0" distL="0" distR="0" wp14:anchorId="0CA7E303" wp14:editId="1FBC958D">
          <wp:extent cx="1098000" cy="630000"/>
          <wp:effectExtent l="0" t="0" r="6985" b="0"/>
          <wp:docPr id="26" name="Obrázek 26"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33955880" w14:textId="77777777" w:rsidTr="00F13FDA">
      <w:tc>
        <w:tcPr>
          <w:tcW w:w="1021" w:type="dxa"/>
          <w:vAlign w:val="bottom"/>
        </w:tcPr>
        <w:p w14:paraId="3FA1D42B" w14:textId="677E4EE0" w:rsidR="00D50BD4" w:rsidRPr="00B8518B" w:rsidRDefault="00D50B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D701B">
            <w:rPr>
              <w:rStyle w:val="slostrnky"/>
              <w:noProof/>
            </w:rPr>
            <w:t>12</w:t>
          </w:r>
          <w:r>
            <w:rPr>
              <w:rStyle w:val="slostrnky"/>
            </w:rPr>
            <w:fldChar w:fldCharType="end"/>
          </w:r>
        </w:p>
      </w:tc>
      <w:tc>
        <w:tcPr>
          <w:tcW w:w="0" w:type="auto"/>
          <w:vAlign w:val="bottom"/>
        </w:tcPr>
        <w:p w14:paraId="3E554F50" w14:textId="77777777" w:rsidR="00D50BD4" w:rsidRPr="00DD4862" w:rsidRDefault="00D50BD4" w:rsidP="00F13FDA">
          <w:pPr>
            <w:pStyle w:val="Zpatvlevo"/>
            <w:rPr>
              <w:b/>
            </w:rPr>
          </w:pPr>
          <w:r w:rsidRPr="00DD4862">
            <w:rPr>
              <w:b/>
            </w:rPr>
            <w:t>Příloha č. 1</w:t>
          </w:r>
        </w:p>
        <w:p w14:paraId="69D073CC" w14:textId="77777777" w:rsidR="00D50BD4" w:rsidRDefault="00D50BD4" w:rsidP="00F13FDA">
          <w:pPr>
            <w:pStyle w:val="Zpatvlevo"/>
          </w:pPr>
          <w:r w:rsidRPr="00B41CFD">
            <w:t>Smlouva o dílo</w:t>
          </w:r>
        </w:p>
        <w:p w14:paraId="7CF73ABD" w14:textId="77777777" w:rsidR="00D50BD4" w:rsidRPr="003462EB" w:rsidRDefault="00D50BD4" w:rsidP="00F13FDA">
          <w:pPr>
            <w:pStyle w:val="Zpatvlevo"/>
          </w:pPr>
          <w:r w:rsidRPr="00B41CFD">
            <w:t>Zhotovení stavby</w:t>
          </w:r>
        </w:p>
      </w:tc>
    </w:tr>
  </w:tbl>
  <w:p w14:paraId="0370F973" w14:textId="77777777" w:rsidR="00D50BD4" w:rsidRPr="00F13FDA" w:rsidRDefault="00D50BD4">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8FE3E" w14:textId="77777777" w:rsidR="00D50BD4" w:rsidRDefault="00D50BD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0BD4" w:rsidRPr="009E09BE" w14:paraId="222DE89F" w14:textId="77777777" w:rsidTr="00A0271B">
      <w:tc>
        <w:tcPr>
          <w:tcW w:w="0" w:type="auto"/>
          <w:tcMar>
            <w:left w:w="0" w:type="dxa"/>
            <w:right w:w="0" w:type="dxa"/>
          </w:tcMar>
          <w:vAlign w:val="bottom"/>
        </w:tcPr>
        <w:p w14:paraId="5BEE62A5" w14:textId="77777777" w:rsidR="00D50BD4" w:rsidRPr="00DD4862" w:rsidRDefault="00D50BD4" w:rsidP="00A0271B">
          <w:pPr>
            <w:pStyle w:val="Zpatvpravo"/>
            <w:rPr>
              <w:b/>
            </w:rPr>
          </w:pPr>
          <w:r w:rsidRPr="00DD4862">
            <w:rPr>
              <w:b/>
            </w:rPr>
            <w:t>Příloha č. 1</w:t>
          </w:r>
        </w:p>
        <w:p w14:paraId="634B30C7" w14:textId="77777777" w:rsidR="00D50BD4" w:rsidRPr="003462EB" w:rsidRDefault="00D50BD4" w:rsidP="00A0271B">
          <w:pPr>
            <w:pStyle w:val="Zpatvpravo"/>
          </w:pPr>
          <w:r>
            <w:t>Smlouva o dílo</w:t>
          </w:r>
        </w:p>
        <w:p w14:paraId="569B1E27" w14:textId="77777777" w:rsidR="00D50BD4" w:rsidRPr="003462EB" w:rsidRDefault="00D50BD4" w:rsidP="00DD4862">
          <w:pPr>
            <w:pStyle w:val="Zpatvpravo"/>
            <w:rPr>
              <w:rStyle w:val="slostrnky"/>
              <w:b w:val="0"/>
              <w:color w:val="auto"/>
              <w:sz w:val="12"/>
            </w:rPr>
          </w:pPr>
          <w:r w:rsidRPr="003462EB">
            <w:t xml:space="preserve">Zhotovení stavby </w:t>
          </w:r>
        </w:p>
      </w:tc>
      <w:tc>
        <w:tcPr>
          <w:tcW w:w="1021" w:type="dxa"/>
          <w:vAlign w:val="bottom"/>
        </w:tcPr>
        <w:p w14:paraId="17E0B289" w14:textId="01699C1B" w:rsidR="00D50BD4" w:rsidRPr="009E09BE" w:rsidRDefault="00D50BD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22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7090">
            <w:rPr>
              <w:rStyle w:val="slostrnky"/>
              <w:noProof/>
            </w:rPr>
            <w:t>1</w:t>
          </w:r>
          <w:r>
            <w:rPr>
              <w:rStyle w:val="slostrnky"/>
            </w:rPr>
            <w:fldChar w:fldCharType="end"/>
          </w:r>
        </w:p>
      </w:tc>
    </w:tr>
  </w:tbl>
  <w:p w14:paraId="5641CDBD" w14:textId="77777777" w:rsidR="00D50BD4" w:rsidRPr="00B8518B" w:rsidRDefault="00D50BD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0BD4" w:rsidRPr="003462EB" w14:paraId="3C3C9DD5" w14:textId="77777777" w:rsidTr="00F13FDA">
      <w:tc>
        <w:tcPr>
          <w:tcW w:w="1021" w:type="dxa"/>
          <w:vAlign w:val="bottom"/>
        </w:tcPr>
        <w:p w14:paraId="3FFF371E" w14:textId="77777777" w:rsidR="00D50BD4" w:rsidRPr="00B8518B" w:rsidRDefault="00D50B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3CF26259" w14:textId="77777777" w:rsidR="00D50BD4" w:rsidRPr="00DD4862" w:rsidRDefault="00D50BD4" w:rsidP="00F13FDA">
          <w:pPr>
            <w:pStyle w:val="Zpatvlevo"/>
            <w:rPr>
              <w:b/>
            </w:rPr>
          </w:pPr>
          <w:r>
            <w:rPr>
              <w:b/>
            </w:rPr>
            <w:t>Příloha č. 2</w:t>
          </w:r>
        </w:p>
        <w:p w14:paraId="39B3D21D" w14:textId="77777777" w:rsidR="00D50BD4" w:rsidRDefault="00D50BD4" w:rsidP="00F13FDA">
          <w:pPr>
            <w:pStyle w:val="Zpatvlevo"/>
          </w:pPr>
          <w:r w:rsidRPr="00B41CFD">
            <w:t>Smlouva o dílo</w:t>
          </w:r>
        </w:p>
        <w:p w14:paraId="42907DF3" w14:textId="77777777" w:rsidR="00D50BD4" w:rsidRPr="003462EB" w:rsidRDefault="00D50BD4" w:rsidP="00F13FDA">
          <w:pPr>
            <w:pStyle w:val="Zpatvlevo"/>
          </w:pPr>
          <w:r w:rsidRPr="00B41CFD">
            <w:t>Zhotovení stavby</w:t>
          </w:r>
        </w:p>
      </w:tc>
    </w:tr>
  </w:tbl>
  <w:p w14:paraId="7C7FC3F3" w14:textId="77777777" w:rsidR="00D50BD4" w:rsidRPr="00F13FDA" w:rsidRDefault="00D50BD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39880" w14:textId="77777777" w:rsidR="00135B5C" w:rsidRDefault="00135B5C" w:rsidP="00962258">
      <w:pPr>
        <w:spacing w:after="0" w:line="240" w:lineRule="auto"/>
      </w:pPr>
      <w:r>
        <w:separator/>
      </w:r>
    </w:p>
  </w:footnote>
  <w:footnote w:type="continuationSeparator" w:id="0">
    <w:p w14:paraId="7516DAF6" w14:textId="77777777" w:rsidR="00135B5C" w:rsidRDefault="00135B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0BD4" w14:paraId="5682F1F3" w14:textId="77777777" w:rsidTr="00B22106">
      <w:trPr>
        <w:trHeight w:hRule="exact" w:val="936"/>
      </w:trPr>
      <w:tc>
        <w:tcPr>
          <w:tcW w:w="1361" w:type="dxa"/>
          <w:tcMar>
            <w:left w:w="0" w:type="dxa"/>
            <w:right w:w="0" w:type="dxa"/>
          </w:tcMar>
        </w:tcPr>
        <w:p w14:paraId="17EB110D" w14:textId="77777777" w:rsidR="00D50BD4" w:rsidRPr="00B8518B" w:rsidRDefault="00D50BD4" w:rsidP="00FC6389">
          <w:pPr>
            <w:pStyle w:val="Zpat"/>
            <w:rPr>
              <w:rStyle w:val="slostrnky"/>
            </w:rPr>
          </w:pPr>
        </w:p>
      </w:tc>
      <w:tc>
        <w:tcPr>
          <w:tcW w:w="3458" w:type="dxa"/>
          <w:shd w:val="clear" w:color="auto" w:fill="auto"/>
          <w:tcMar>
            <w:left w:w="0" w:type="dxa"/>
            <w:right w:w="0" w:type="dxa"/>
          </w:tcMar>
        </w:tcPr>
        <w:p w14:paraId="2FF9D958" w14:textId="77777777" w:rsidR="00D50BD4" w:rsidRDefault="00D50BD4" w:rsidP="00FC6389">
          <w:pPr>
            <w:pStyle w:val="Zpat"/>
          </w:pPr>
          <w:r>
            <w:rPr>
              <w:noProof/>
              <w:lang w:eastAsia="cs-CZ"/>
            </w:rPr>
            <w:drawing>
              <wp:anchor distT="0" distB="0" distL="114300" distR="114300" simplePos="0" relativeHeight="251674624" behindDoc="0" locked="1" layoutInCell="1" allowOverlap="1" wp14:anchorId="3917775E" wp14:editId="544B134F">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F13D299" w14:textId="77777777" w:rsidR="00D50BD4" w:rsidRPr="00D6163D" w:rsidRDefault="00D50BD4" w:rsidP="00FC6389">
          <w:pPr>
            <w:pStyle w:val="Druhdokumentu"/>
          </w:pPr>
        </w:p>
      </w:tc>
    </w:tr>
    <w:tr w:rsidR="00D50BD4" w14:paraId="20F984C4" w14:textId="77777777" w:rsidTr="00B22106">
      <w:trPr>
        <w:trHeight w:hRule="exact" w:val="936"/>
      </w:trPr>
      <w:tc>
        <w:tcPr>
          <w:tcW w:w="1361" w:type="dxa"/>
          <w:tcMar>
            <w:left w:w="0" w:type="dxa"/>
            <w:right w:w="0" w:type="dxa"/>
          </w:tcMar>
        </w:tcPr>
        <w:p w14:paraId="7888E438" w14:textId="77777777" w:rsidR="00D50BD4" w:rsidRPr="00B8518B" w:rsidRDefault="00D50BD4" w:rsidP="00FC6389">
          <w:pPr>
            <w:pStyle w:val="Zpat"/>
            <w:rPr>
              <w:rStyle w:val="slostrnky"/>
            </w:rPr>
          </w:pPr>
        </w:p>
      </w:tc>
      <w:tc>
        <w:tcPr>
          <w:tcW w:w="3458" w:type="dxa"/>
          <w:shd w:val="clear" w:color="auto" w:fill="auto"/>
          <w:tcMar>
            <w:left w:w="0" w:type="dxa"/>
            <w:right w:w="0" w:type="dxa"/>
          </w:tcMar>
        </w:tcPr>
        <w:p w14:paraId="36A83C98" w14:textId="77777777" w:rsidR="00D50BD4" w:rsidRDefault="00D50BD4" w:rsidP="00FC6389">
          <w:pPr>
            <w:pStyle w:val="Zpat"/>
          </w:pPr>
        </w:p>
      </w:tc>
      <w:tc>
        <w:tcPr>
          <w:tcW w:w="5756" w:type="dxa"/>
          <w:shd w:val="clear" w:color="auto" w:fill="auto"/>
          <w:tcMar>
            <w:left w:w="0" w:type="dxa"/>
            <w:right w:w="0" w:type="dxa"/>
          </w:tcMar>
        </w:tcPr>
        <w:p w14:paraId="6F295D9F" w14:textId="77777777" w:rsidR="00D50BD4" w:rsidRPr="00D6163D" w:rsidRDefault="00D50BD4" w:rsidP="00FC6389">
          <w:pPr>
            <w:pStyle w:val="Druhdokumentu"/>
          </w:pPr>
        </w:p>
      </w:tc>
    </w:tr>
  </w:tbl>
  <w:p w14:paraId="1F670B2D" w14:textId="77777777" w:rsidR="00D50BD4" w:rsidRPr="00D6163D" w:rsidRDefault="00D50BD4" w:rsidP="00FC6389">
    <w:pPr>
      <w:pStyle w:val="Zhlav"/>
      <w:rPr>
        <w:sz w:val="8"/>
        <w:szCs w:val="8"/>
      </w:rPr>
    </w:pPr>
  </w:p>
  <w:p w14:paraId="4F248B1F" w14:textId="77777777" w:rsidR="00D50BD4" w:rsidRPr="00460660" w:rsidRDefault="00D50BD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B33B1" w14:textId="77777777" w:rsidR="00D50BD4" w:rsidRPr="00D6163D" w:rsidRDefault="00D50B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0BD4" w14:paraId="6DBA79D6" w14:textId="77777777" w:rsidTr="00B22106">
      <w:trPr>
        <w:trHeight w:hRule="exact" w:val="936"/>
      </w:trPr>
      <w:tc>
        <w:tcPr>
          <w:tcW w:w="1361" w:type="dxa"/>
          <w:tcMar>
            <w:left w:w="0" w:type="dxa"/>
            <w:right w:w="0" w:type="dxa"/>
          </w:tcMar>
        </w:tcPr>
        <w:p w14:paraId="304EFC0C" w14:textId="77777777" w:rsidR="00D50BD4" w:rsidRPr="00B8518B" w:rsidRDefault="00D50BD4" w:rsidP="00FC6389">
          <w:pPr>
            <w:pStyle w:val="Zpat"/>
            <w:rPr>
              <w:rStyle w:val="slostrnky"/>
            </w:rPr>
          </w:pPr>
        </w:p>
      </w:tc>
      <w:tc>
        <w:tcPr>
          <w:tcW w:w="3458" w:type="dxa"/>
          <w:shd w:val="clear" w:color="auto" w:fill="auto"/>
          <w:tcMar>
            <w:left w:w="0" w:type="dxa"/>
            <w:right w:w="0" w:type="dxa"/>
          </w:tcMar>
        </w:tcPr>
        <w:p w14:paraId="6128339F" w14:textId="77777777" w:rsidR="00D50BD4" w:rsidRDefault="00D50BD4" w:rsidP="00FC6389">
          <w:pPr>
            <w:pStyle w:val="Zpat"/>
          </w:pPr>
          <w:r>
            <w:rPr>
              <w:noProof/>
              <w:lang w:eastAsia="cs-CZ"/>
            </w:rPr>
            <w:drawing>
              <wp:anchor distT="0" distB="0" distL="114300" distR="114300" simplePos="0" relativeHeight="251672576" behindDoc="0" locked="1" layoutInCell="1" allowOverlap="1" wp14:anchorId="521DA5A7" wp14:editId="5668C705">
                <wp:simplePos x="0" y="0"/>
                <wp:positionH relativeFrom="column">
                  <wp:posOffset>0</wp:posOffset>
                </wp:positionH>
                <wp:positionV relativeFrom="page">
                  <wp:posOffset>0</wp:posOffset>
                </wp:positionV>
                <wp:extent cx="1717200" cy="637200"/>
                <wp:effectExtent l="0" t="0" r="0" b="0"/>
                <wp:wrapNone/>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E513DBE" w14:textId="77777777" w:rsidR="00D50BD4" w:rsidRPr="00D6163D" w:rsidRDefault="00D50BD4" w:rsidP="00FC6389">
          <w:pPr>
            <w:pStyle w:val="Druhdokumentu"/>
          </w:pPr>
        </w:p>
      </w:tc>
    </w:tr>
    <w:tr w:rsidR="00D50BD4" w14:paraId="1AD90C0E" w14:textId="77777777" w:rsidTr="00B22106">
      <w:trPr>
        <w:trHeight w:hRule="exact" w:val="936"/>
      </w:trPr>
      <w:tc>
        <w:tcPr>
          <w:tcW w:w="1361" w:type="dxa"/>
          <w:tcMar>
            <w:left w:w="0" w:type="dxa"/>
            <w:right w:w="0" w:type="dxa"/>
          </w:tcMar>
        </w:tcPr>
        <w:p w14:paraId="25E10273" w14:textId="77777777" w:rsidR="00D50BD4" w:rsidRPr="00B8518B" w:rsidRDefault="00D50BD4" w:rsidP="00FC6389">
          <w:pPr>
            <w:pStyle w:val="Zpat"/>
            <w:rPr>
              <w:rStyle w:val="slostrnky"/>
            </w:rPr>
          </w:pPr>
        </w:p>
      </w:tc>
      <w:tc>
        <w:tcPr>
          <w:tcW w:w="3458" w:type="dxa"/>
          <w:shd w:val="clear" w:color="auto" w:fill="auto"/>
          <w:tcMar>
            <w:left w:w="0" w:type="dxa"/>
            <w:right w:w="0" w:type="dxa"/>
          </w:tcMar>
        </w:tcPr>
        <w:p w14:paraId="4427CB6C" w14:textId="77777777" w:rsidR="00D50BD4" w:rsidRDefault="00D50BD4" w:rsidP="00FC6389">
          <w:pPr>
            <w:pStyle w:val="Zpat"/>
          </w:pPr>
        </w:p>
      </w:tc>
      <w:tc>
        <w:tcPr>
          <w:tcW w:w="5756" w:type="dxa"/>
          <w:shd w:val="clear" w:color="auto" w:fill="auto"/>
          <w:tcMar>
            <w:left w:w="0" w:type="dxa"/>
            <w:right w:w="0" w:type="dxa"/>
          </w:tcMar>
        </w:tcPr>
        <w:p w14:paraId="45B3B950" w14:textId="77777777" w:rsidR="00D50BD4" w:rsidRPr="00D6163D" w:rsidRDefault="00D50BD4" w:rsidP="00FC6389">
          <w:pPr>
            <w:pStyle w:val="Druhdokumentu"/>
          </w:pPr>
        </w:p>
      </w:tc>
    </w:tr>
  </w:tbl>
  <w:p w14:paraId="13B02E56" w14:textId="77777777" w:rsidR="00D50BD4" w:rsidRPr="00D6163D" w:rsidRDefault="00D50BD4" w:rsidP="00FC6389">
    <w:pPr>
      <w:pStyle w:val="Zhlav"/>
      <w:rPr>
        <w:sz w:val="8"/>
        <w:szCs w:val="8"/>
      </w:rPr>
    </w:pPr>
  </w:p>
  <w:p w14:paraId="68EE4406" w14:textId="77777777" w:rsidR="00D50BD4" w:rsidRPr="00460660" w:rsidRDefault="00D50BD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306F4" w14:textId="77777777" w:rsidR="00D50BD4" w:rsidRPr="00D6163D" w:rsidRDefault="00D50BD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F5D2D" w14:textId="77777777" w:rsidR="00D50BD4" w:rsidRPr="00D6163D" w:rsidRDefault="00D50BD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444F1" w14:textId="77777777" w:rsidR="00D50BD4" w:rsidRPr="00D6163D" w:rsidRDefault="00D50BD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C065" w14:textId="77777777" w:rsidR="00D50BD4" w:rsidRPr="00D6163D" w:rsidRDefault="00D50BD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70096" w14:textId="77777777" w:rsidR="00D50BD4" w:rsidRPr="00D6163D" w:rsidRDefault="00D50BD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72C3E" w14:textId="77777777" w:rsidR="00D50BD4" w:rsidRPr="00D6163D" w:rsidRDefault="00D50BD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0CC12" w14:textId="77777777" w:rsidR="00D50BD4" w:rsidRPr="00D6163D" w:rsidRDefault="00D50BD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3D2AB7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17232325">
    <w:abstractNumId w:val="3"/>
  </w:num>
  <w:num w:numId="2" w16cid:durableId="639266077">
    <w:abstractNumId w:val="1"/>
  </w:num>
  <w:num w:numId="3" w16cid:durableId="19851582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4950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4554462">
    <w:abstractNumId w:val="5"/>
  </w:num>
  <w:num w:numId="6" w16cid:durableId="1643191081">
    <w:abstractNumId w:val="7"/>
  </w:num>
  <w:num w:numId="7" w16cid:durableId="769160734">
    <w:abstractNumId w:val="6"/>
  </w:num>
  <w:num w:numId="8" w16cid:durableId="1198392252">
    <w:abstractNumId w:val="9"/>
  </w:num>
  <w:num w:numId="9" w16cid:durableId="1728600665">
    <w:abstractNumId w:val="8"/>
  </w:num>
  <w:num w:numId="10" w16cid:durableId="1802528464">
    <w:abstractNumId w:val="4"/>
  </w:num>
  <w:num w:numId="11" w16cid:durableId="1916934919">
    <w:abstractNumId w:val="0"/>
  </w:num>
  <w:num w:numId="12" w16cid:durableId="88504143">
    <w:abstractNumId w:val="2"/>
  </w:num>
  <w:num w:numId="13" w16cid:durableId="260383430">
    <w:abstractNumId w:val="10"/>
  </w:num>
  <w:num w:numId="14" w16cid:durableId="17178969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920237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468141">
    <w:abstractNumId w:val="5"/>
  </w:num>
  <w:num w:numId="17" w16cid:durableId="508914346">
    <w:abstractNumId w:val="5"/>
  </w:num>
  <w:num w:numId="18" w16cid:durableId="1181116677">
    <w:abstractNumId w:val="7"/>
    <w:lvlOverride w:ilvl="0">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lomfarová Jana, Ing.">
    <w15:presenceInfo w15:providerId="AD" w15:userId="S-1-5-21-3656830906-3839017365-80349702-7728"/>
  </w15:person>
  <w15:person w15:author="Davidová Radka">
    <w15:presenceInfo w15:providerId="AD" w15:userId="S-1-5-21-106724689-1358838910-2102726425-179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84E"/>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455AC"/>
    <w:rsid w:val="0005402B"/>
    <w:rsid w:val="00060B33"/>
    <w:rsid w:val="000636E8"/>
    <w:rsid w:val="0006588D"/>
    <w:rsid w:val="00065937"/>
    <w:rsid w:val="00067A5E"/>
    <w:rsid w:val="000719BB"/>
    <w:rsid w:val="00071D7C"/>
    <w:rsid w:val="00072A65"/>
    <w:rsid w:val="00072C1E"/>
    <w:rsid w:val="00072FF4"/>
    <w:rsid w:val="000750C8"/>
    <w:rsid w:val="00076B5E"/>
    <w:rsid w:val="0008335F"/>
    <w:rsid w:val="00094808"/>
    <w:rsid w:val="00095002"/>
    <w:rsid w:val="000A24F5"/>
    <w:rsid w:val="000A39AA"/>
    <w:rsid w:val="000A6464"/>
    <w:rsid w:val="000B17CA"/>
    <w:rsid w:val="000B224F"/>
    <w:rsid w:val="000B4EB8"/>
    <w:rsid w:val="000B6798"/>
    <w:rsid w:val="000C216F"/>
    <w:rsid w:val="000C2B01"/>
    <w:rsid w:val="000C41F2"/>
    <w:rsid w:val="000C4EB8"/>
    <w:rsid w:val="000C51AF"/>
    <w:rsid w:val="000C7090"/>
    <w:rsid w:val="000D22C4"/>
    <w:rsid w:val="000D27D1"/>
    <w:rsid w:val="000E002D"/>
    <w:rsid w:val="000E056D"/>
    <w:rsid w:val="000E14EF"/>
    <w:rsid w:val="000E1599"/>
    <w:rsid w:val="000E1A7F"/>
    <w:rsid w:val="001003EC"/>
    <w:rsid w:val="001047D9"/>
    <w:rsid w:val="00106CD8"/>
    <w:rsid w:val="00107D40"/>
    <w:rsid w:val="00112864"/>
    <w:rsid w:val="00114472"/>
    <w:rsid w:val="00114988"/>
    <w:rsid w:val="00115069"/>
    <w:rsid w:val="001150F2"/>
    <w:rsid w:val="00120833"/>
    <w:rsid w:val="00122102"/>
    <w:rsid w:val="00123F99"/>
    <w:rsid w:val="00135B5C"/>
    <w:rsid w:val="00135DFA"/>
    <w:rsid w:val="001369F9"/>
    <w:rsid w:val="00137224"/>
    <w:rsid w:val="00143EC0"/>
    <w:rsid w:val="0014753B"/>
    <w:rsid w:val="00153315"/>
    <w:rsid w:val="00155EB3"/>
    <w:rsid w:val="00162E37"/>
    <w:rsid w:val="001656A2"/>
    <w:rsid w:val="00165977"/>
    <w:rsid w:val="00165A7B"/>
    <w:rsid w:val="0016794D"/>
    <w:rsid w:val="00170EC5"/>
    <w:rsid w:val="00173A70"/>
    <w:rsid w:val="001747C1"/>
    <w:rsid w:val="00175FB0"/>
    <w:rsid w:val="00176F59"/>
    <w:rsid w:val="00177D6B"/>
    <w:rsid w:val="00182912"/>
    <w:rsid w:val="001853CD"/>
    <w:rsid w:val="00187660"/>
    <w:rsid w:val="00191F90"/>
    <w:rsid w:val="00192AD6"/>
    <w:rsid w:val="001A411A"/>
    <w:rsid w:val="001B4E74"/>
    <w:rsid w:val="001C5817"/>
    <w:rsid w:val="001C645F"/>
    <w:rsid w:val="001D532E"/>
    <w:rsid w:val="001D66AB"/>
    <w:rsid w:val="001E0048"/>
    <w:rsid w:val="001E41F9"/>
    <w:rsid w:val="001E678E"/>
    <w:rsid w:val="001E6E41"/>
    <w:rsid w:val="001F518E"/>
    <w:rsid w:val="002038D5"/>
    <w:rsid w:val="002071BB"/>
    <w:rsid w:val="00207DF5"/>
    <w:rsid w:val="00215434"/>
    <w:rsid w:val="00217281"/>
    <w:rsid w:val="00222785"/>
    <w:rsid w:val="0022364B"/>
    <w:rsid w:val="00225027"/>
    <w:rsid w:val="00225674"/>
    <w:rsid w:val="00230398"/>
    <w:rsid w:val="00237604"/>
    <w:rsid w:val="00240B81"/>
    <w:rsid w:val="00247D01"/>
    <w:rsid w:val="00252206"/>
    <w:rsid w:val="00255AE4"/>
    <w:rsid w:val="00255B10"/>
    <w:rsid w:val="00257318"/>
    <w:rsid w:val="00261A5B"/>
    <w:rsid w:val="00262E5B"/>
    <w:rsid w:val="00276AFE"/>
    <w:rsid w:val="002774BB"/>
    <w:rsid w:val="00277FD9"/>
    <w:rsid w:val="00281D6D"/>
    <w:rsid w:val="00284FBB"/>
    <w:rsid w:val="002902E1"/>
    <w:rsid w:val="00296B4A"/>
    <w:rsid w:val="002A3B57"/>
    <w:rsid w:val="002A474D"/>
    <w:rsid w:val="002A7B96"/>
    <w:rsid w:val="002C03CB"/>
    <w:rsid w:val="002C0721"/>
    <w:rsid w:val="002C0FB1"/>
    <w:rsid w:val="002C2B66"/>
    <w:rsid w:val="002C31BF"/>
    <w:rsid w:val="002C4037"/>
    <w:rsid w:val="002D7FD6"/>
    <w:rsid w:val="002E0CD7"/>
    <w:rsid w:val="002E0CFB"/>
    <w:rsid w:val="002E0E4A"/>
    <w:rsid w:val="002E150F"/>
    <w:rsid w:val="002E3941"/>
    <w:rsid w:val="002E5C7B"/>
    <w:rsid w:val="002F0D3E"/>
    <w:rsid w:val="002F31D9"/>
    <w:rsid w:val="002F4333"/>
    <w:rsid w:val="0030003A"/>
    <w:rsid w:val="00311475"/>
    <w:rsid w:val="00311CBB"/>
    <w:rsid w:val="003149C0"/>
    <w:rsid w:val="00315413"/>
    <w:rsid w:val="003171FB"/>
    <w:rsid w:val="00327EEF"/>
    <w:rsid w:val="0033239F"/>
    <w:rsid w:val="00335132"/>
    <w:rsid w:val="0034274B"/>
    <w:rsid w:val="00342DC7"/>
    <w:rsid w:val="0034719F"/>
    <w:rsid w:val="00350A35"/>
    <w:rsid w:val="0035334B"/>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97BE6"/>
    <w:rsid w:val="003A04B3"/>
    <w:rsid w:val="003A7F46"/>
    <w:rsid w:val="003B23D6"/>
    <w:rsid w:val="003B4A16"/>
    <w:rsid w:val="003C33F2"/>
    <w:rsid w:val="003D28F6"/>
    <w:rsid w:val="003D6859"/>
    <w:rsid w:val="003D756E"/>
    <w:rsid w:val="003D7631"/>
    <w:rsid w:val="003D79FF"/>
    <w:rsid w:val="003E420D"/>
    <w:rsid w:val="003E4C13"/>
    <w:rsid w:val="003F27F5"/>
    <w:rsid w:val="003F2C3E"/>
    <w:rsid w:val="0040283D"/>
    <w:rsid w:val="00405A01"/>
    <w:rsid w:val="0040659D"/>
    <w:rsid w:val="004078F3"/>
    <w:rsid w:val="0041265B"/>
    <w:rsid w:val="004160CB"/>
    <w:rsid w:val="004170F3"/>
    <w:rsid w:val="00424049"/>
    <w:rsid w:val="00427794"/>
    <w:rsid w:val="00432406"/>
    <w:rsid w:val="004328E4"/>
    <w:rsid w:val="0043710C"/>
    <w:rsid w:val="00441A38"/>
    <w:rsid w:val="004476E3"/>
    <w:rsid w:val="00450F07"/>
    <w:rsid w:val="00452C31"/>
    <w:rsid w:val="00453CD3"/>
    <w:rsid w:val="00455CE8"/>
    <w:rsid w:val="00460660"/>
    <w:rsid w:val="004611B2"/>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B541C"/>
    <w:rsid w:val="004C1A60"/>
    <w:rsid w:val="004C4399"/>
    <w:rsid w:val="004C787C"/>
    <w:rsid w:val="004D09FB"/>
    <w:rsid w:val="004D2977"/>
    <w:rsid w:val="004E2C64"/>
    <w:rsid w:val="004E4E75"/>
    <w:rsid w:val="004E6233"/>
    <w:rsid w:val="004E7A1F"/>
    <w:rsid w:val="004E7EE1"/>
    <w:rsid w:val="004F03BA"/>
    <w:rsid w:val="004F0953"/>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3749"/>
    <w:rsid w:val="00555884"/>
    <w:rsid w:val="00556AD4"/>
    <w:rsid w:val="00557051"/>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2C68"/>
    <w:rsid w:val="005B4616"/>
    <w:rsid w:val="005C5965"/>
    <w:rsid w:val="005C6678"/>
    <w:rsid w:val="005D3C39"/>
    <w:rsid w:val="005D451D"/>
    <w:rsid w:val="005D6794"/>
    <w:rsid w:val="005E007F"/>
    <w:rsid w:val="005E2425"/>
    <w:rsid w:val="005E31FB"/>
    <w:rsid w:val="005E69D2"/>
    <w:rsid w:val="005E7125"/>
    <w:rsid w:val="005F3A8C"/>
    <w:rsid w:val="00600ECE"/>
    <w:rsid w:val="00601A8C"/>
    <w:rsid w:val="0060634C"/>
    <w:rsid w:val="00606FE8"/>
    <w:rsid w:val="0061068E"/>
    <w:rsid w:val="006115D3"/>
    <w:rsid w:val="00616F55"/>
    <w:rsid w:val="006231B6"/>
    <w:rsid w:val="00623FDC"/>
    <w:rsid w:val="006271B3"/>
    <w:rsid w:val="006428D9"/>
    <w:rsid w:val="006517C0"/>
    <w:rsid w:val="00654751"/>
    <w:rsid w:val="00654F4C"/>
    <w:rsid w:val="0065610E"/>
    <w:rsid w:val="00660AD3"/>
    <w:rsid w:val="0067444F"/>
    <w:rsid w:val="006776B6"/>
    <w:rsid w:val="00680C34"/>
    <w:rsid w:val="0068717D"/>
    <w:rsid w:val="00693150"/>
    <w:rsid w:val="00696D4A"/>
    <w:rsid w:val="006A12A4"/>
    <w:rsid w:val="006A5570"/>
    <w:rsid w:val="006A5576"/>
    <w:rsid w:val="006A689C"/>
    <w:rsid w:val="006B3D79"/>
    <w:rsid w:val="006B6FE4"/>
    <w:rsid w:val="006C1632"/>
    <w:rsid w:val="006C2343"/>
    <w:rsid w:val="006C2395"/>
    <w:rsid w:val="006C2531"/>
    <w:rsid w:val="006C442A"/>
    <w:rsid w:val="006D0C70"/>
    <w:rsid w:val="006D30C1"/>
    <w:rsid w:val="006D5FB4"/>
    <w:rsid w:val="006D6057"/>
    <w:rsid w:val="006D7CC1"/>
    <w:rsid w:val="006E0578"/>
    <w:rsid w:val="006E1DF8"/>
    <w:rsid w:val="006E314D"/>
    <w:rsid w:val="006E58BD"/>
    <w:rsid w:val="006E7284"/>
    <w:rsid w:val="006E7799"/>
    <w:rsid w:val="006F37ED"/>
    <w:rsid w:val="006F4030"/>
    <w:rsid w:val="006F434E"/>
    <w:rsid w:val="00701262"/>
    <w:rsid w:val="00704A28"/>
    <w:rsid w:val="00704D1E"/>
    <w:rsid w:val="00710723"/>
    <w:rsid w:val="007145F3"/>
    <w:rsid w:val="00723ED1"/>
    <w:rsid w:val="0072549E"/>
    <w:rsid w:val="00731E77"/>
    <w:rsid w:val="00731F47"/>
    <w:rsid w:val="00740AF5"/>
    <w:rsid w:val="00743525"/>
    <w:rsid w:val="00744761"/>
    <w:rsid w:val="007470DC"/>
    <w:rsid w:val="0075327C"/>
    <w:rsid w:val="007541A2"/>
    <w:rsid w:val="00755818"/>
    <w:rsid w:val="00755EE3"/>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B6ADC"/>
    <w:rsid w:val="007B79B4"/>
    <w:rsid w:val="007C5289"/>
    <w:rsid w:val="007C567F"/>
    <w:rsid w:val="007C6560"/>
    <w:rsid w:val="007D26F9"/>
    <w:rsid w:val="007E17DE"/>
    <w:rsid w:val="007E1986"/>
    <w:rsid w:val="007E38E1"/>
    <w:rsid w:val="007E4A6E"/>
    <w:rsid w:val="007F10DB"/>
    <w:rsid w:val="007F4D9E"/>
    <w:rsid w:val="007F56A7"/>
    <w:rsid w:val="00800851"/>
    <w:rsid w:val="00805782"/>
    <w:rsid w:val="00807DD0"/>
    <w:rsid w:val="008124C1"/>
    <w:rsid w:val="00813734"/>
    <w:rsid w:val="008156D5"/>
    <w:rsid w:val="008175E5"/>
    <w:rsid w:val="00821D01"/>
    <w:rsid w:val="0082271A"/>
    <w:rsid w:val="00825026"/>
    <w:rsid w:val="00826B7B"/>
    <w:rsid w:val="00831AF2"/>
    <w:rsid w:val="00834153"/>
    <w:rsid w:val="0083541D"/>
    <w:rsid w:val="008370CD"/>
    <w:rsid w:val="00840095"/>
    <w:rsid w:val="008445AF"/>
    <w:rsid w:val="008447DA"/>
    <w:rsid w:val="00846789"/>
    <w:rsid w:val="00847F8C"/>
    <w:rsid w:val="00850B67"/>
    <w:rsid w:val="00850E48"/>
    <w:rsid w:val="00866994"/>
    <w:rsid w:val="008750FF"/>
    <w:rsid w:val="00883098"/>
    <w:rsid w:val="00884582"/>
    <w:rsid w:val="00885606"/>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E5681"/>
    <w:rsid w:val="008F18D6"/>
    <w:rsid w:val="008F2C9B"/>
    <w:rsid w:val="008F5A42"/>
    <w:rsid w:val="008F7242"/>
    <w:rsid w:val="008F73C0"/>
    <w:rsid w:val="008F797B"/>
    <w:rsid w:val="00904780"/>
    <w:rsid w:val="0090635B"/>
    <w:rsid w:val="00907BD0"/>
    <w:rsid w:val="00913311"/>
    <w:rsid w:val="00914256"/>
    <w:rsid w:val="009152C2"/>
    <w:rsid w:val="00922385"/>
    <w:rsid w:val="009223DF"/>
    <w:rsid w:val="00936091"/>
    <w:rsid w:val="00936125"/>
    <w:rsid w:val="00940D8A"/>
    <w:rsid w:val="00942184"/>
    <w:rsid w:val="00946FE9"/>
    <w:rsid w:val="00950198"/>
    <w:rsid w:val="00950FD8"/>
    <w:rsid w:val="00962258"/>
    <w:rsid w:val="00966BE8"/>
    <w:rsid w:val="009672D1"/>
    <w:rsid w:val="009678B7"/>
    <w:rsid w:val="00974AE2"/>
    <w:rsid w:val="0097657C"/>
    <w:rsid w:val="009809A9"/>
    <w:rsid w:val="0098100D"/>
    <w:rsid w:val="009831DD"/>
    <w:rsid w:val="00985DF9"/>
    <w:rsid w:val="00987222"/>
    <w:rsid w:val="00987605"/>
    <w:rsid w:val="00992D9C"/>
    <w:rsid w:val="00995DF9"/>
    <w:rsid w:val="00996CB8"/>
    <w:rsid w:val="009A03C6"/>
    <w:rsid w:val="009A0E00"/>
    <w:rsid w:val="009A12BD"/>
    <w:rsid w:val="009A2651"/>
    <w:rsid w:val="009B2E97"/>
    <w:rsid w:val="009B4201"/>
    <w:rsid w:val="009B5146"/>
    <w:rsid w:val="009C12D7"/>
    <w:rsid w:val="009C418E"/>
    <w:rsid w:val="009C442C"/>
    <w:rsid w:val="009C6F85"/>
    <w:rsid w:val="009D3D78"/>
    <w:rsid w:val="009D5B90"/>
    <w:rsid w:val="009D7398"/>
    <w:rsid w:val="009E07F4"/>
    <w:rsid w:val="009F0070"/>
    <w:rsid w:val="009F0867"/>
    <w:rsid w:val="009F309B"/>
    <w:rsid w:val="009F392E"/>
    <w:rsid w:val="009F44E9"/>
    <w:rsid w:val="009F53C5"/>
    <w:rsid w:val="009F638B"/>
    <w:rsid w:val="009F78BB"/>
    <w:rsid w:val="00A010DC"/>
    <w:rsid w:val="00A0271B"/>
    <w:rsid w:val="00A06EE5"/>
    <w:rsid w:val="00A0740E"/>
    <w:rsid w:val="00A10E7F"/>
    <w:rsid w:val="00A1503C"/>
    <w:rsid w:val="00A16DE8"/>
    <w:rsid w:val="00A21A01"/>
    <w:rsid w:val="00A25201"/>
    <w:rsid w:val="00A25B58"/>
    <w:rsid w:val="00A31C56"/>
    <w:rsid w:val="00A349C6"/>
    <w:rsid w:val="00A4684E"/>
    <w:rsid w:val="00A50641"/>
    <w:rsid w:val="00A51A63"/>
    <w:rsid w:val="00A530BF"/>
    <w:rsid w:val="00A53D7A"/>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02E2"/>
    <w:rsid w:val="00AA4CBB"/>
    <w:rsid w:val="00AA654A"/>
    <w:rsid w:val="00AA65FA"/>
    <w:rsid w:val="00AA7351"/>
    <w:rsid w:val="00AA7AB8"/>
    <w:rsid w:val="00AB5342"/>
    <w:rsid w:val="00AB5F0F"/>
    <w:rsid w:val="00AC720D"/>
    <w:rsid w:val="00AD056F"/>
    <w:rsid w:val="00AD0C7B"/>
    <w:rsid w:val="00AD57AF"/>
    <w:rsid w:val="00AD5F1A"/>
    <w:rsid w:val="00AD6731"/>
    <w:rsid w:val="00AD7437"/>
    <w:rsid w:val="00AE13F6"/>
    <w:rsid w:val="00AE2C1F"/>
    <w:rsid w:val="00AE4B52"/>
    <w:rsid w:val="00AF0C67"/>
    <w:rsid w:val="00AF0EF0"/>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36537"/>
    <w:rsid w:val="00B40FA8"/>
    <w:rsid w:val="00B42F40"/>
    <w:rsid w:val="00B45DD9"/>
    <w:rsid w:val="00B46F24"/>
    <w:rsid w:val="00B47D17"/>
    <w:rsid w:val="00B5431A"/>
    <w:rsid w:val="00B55EA1"/>
    <w:rsid w:val="00B56431"/>
    <w:rsid w:val="00B56C9F"/>
    <w:rsid w:val="00B61E49"/>
    <w:rsid w:val="00B675F5"/>
    <w:rsid w:val="00B71AC8"/>
    <w:rsid w:val="00B72B33"/>
    <w:rsid w:val="00B748CA"/>
    <w:rsid w:val="00B75123"/>
    <w:rsid w:val="00B75EE1"/>
    <w:rsid w:val="00B77481"/>
    <w:rsid w:val="00B835F7"/>
    <w:rsid w:val="00B836AA"/>
    <w:rsid w:val="00B83806"/>
    <w:rsid w:val="00B8518B"/>
    <w:rsid w:val="00B97CC3"/>
    <w:rsid w:val="00BA2C8A"/>
    <w:rsid w:val="00BB08EC"/>
    <w:rsid w:val="00BB1390"/>
    <w:rsid w:val="00BB18C3"/>
    <w:rsid w:val="00BB4346"/>
    <w:rsid w:val="00BB6AAF"/>
    <w:rsid w:val="00BC06C4"/>
    <w:rsid w:val="00BC5BDD"/>
    <w:rsid w:val="00BD5DE9"/>
    <w:rsid w:val="00BD67A8"/>
    <w:rsid w:val="00BD7E91"/>
    <w:rsid w:val="00BD7F0D"/>
    <w:rsid w:val="00BE0116"/>
    <w:rsid w:val="00BF2C31"/>
    <w:rsid w:val="00BF4AD6"/>
    <w:rsid w:val="00BF4C5D"/>
    <w:rsid w:val="00BF7B07"/>
    <w:rsid w:val="00C005DA"/>
    <w:rsid w:val="00C00EB8"/>
    <w:rsid w:val="00C014F1"/>
    <w:rsid w:val="00C02440"/>
    <w:rsid w:val="00C02D0A"/>
    <w:rsid w:val="00C03A6E"/>
    <w:rsid w:val="00C11138"/>
    <w:rsid w:val="00C117B9"/>
    <w:rsid w:val="00C1205A"/>
    <w:rsid w:val="00C164A0"/>
    <w:rsid w:val="00C1662E"/>
    <w:rsid w:val="00C226C0"/>
    <w:rsid w:val="00C273D3"/>
    <w:rsid w:val="00C36308"/>
    <w:rsid w:val="00C3647F"/>
    <w:rsid w:val="00C3768B"/>
    <w:rsid w:val="00C41A5B"/>
    <w:rsid w:val="00C42FE6"/>
    <w:rsid w:val="00C43B34"/>
    <w:rsid w:val="00C44F6A"/>
    <w:rsid w:val="00C4638F"/>
    <w:rsid w:val="00C5557A"/>
    <w:rsid w:val="00C5664D"/>
    <w:rsid w:val="00C6198E"/>
    <w:rsid w:val="00C64779"/>
    <w:rsid w:val="00C708EA"/>
    <w:rsid w:val="00C731EA"/>
    <w:rsid w:val="00C778A5"/>
    <w:rsid w:val="00C84902"/>
    <w:rsid w:val="00C8603A"/>
    <w:rsid w:val="00C866F8"/>
    <w:rsid w:val="00C9118F"/>
    <w:rsid w:val="00C9217D"/>
    <w:rsid w:val="00C95162"/>
    <w:rsid w:val="00CA4C6A"/>
    <w:rsid w:val="00CB4F6D"/>
    <w:rsid w:val="00CB52D6"/>
    <w:rsid w:val="00CB6A37"/>
    <w:rsid w:val="00CB7684"/>
    <w:rsid w:val="00CC4EA8"/>
    <w:rsid w:val="00CC6517"/>
    <w:rsid w:val="00CC7C8F"/>
    <w:rsid w:val="00CD1FC4"/>
    <w:rsid w:val="00CD2D8F"/>
    <w:rsid w:val="00CD5593"/>
    <w:rsid w:val="00CD701B"/>
    <w:rsid w:val="00CD753C"/>
    <w:rsid w:val="00CE3EF8"/>
    <w:rsid w:val="00CF4BB5"/>
    <w:rsid w:val="00D017A6"/>
    <w:rsid w:val="00D034A0"/>
    <w:rsid w:val="00D053E9"/>
    <w:rsid w:val="00D06E55"/>
    <w:rsid w:val="00D103B7"/>
    <w:rsid w:val="00D15ADA"/>
    <w:rsid w:val="00D174FE"/>
    <w:rsid w:val="00D177BC"/>
    <w:rsid w:val="00D21061"/>
    <w:rsid w:val="00D22281"/>
    <w:rsid w:val="00D225A4"/>
    <w:rsid w:val="00D239A6"/>
    <w:rsid w:val="00D32E88"/>
    <w:rsid w:val="00D339BD"/>
    <w:rsid w:val="00D3425F"/>
    <w:rsid w:val="00D35578"/>
    <w:rsid w:val="00D4108E"/>
    <w:rsid w:val="00D4328E"/>
    <w:rsid w:val="00D43620"/>
    <w:rsid w:val="00D4483A"/>
    <w:rsid w:val="00D50BD4"/>
    <w:rsid w:val="00D50FE6"/>
    <w:rsid w:val="00D60CA0"/>
    <w:rsid w:val="00D60F69"/>
    <w:rsid w:val="00D6163D"/>
    <w:rsid w:val="00D654F8"/>
    <w:rsid w:val="00D701DC"/>
    <w:rsid w:val="00D70DE8"/>
    <w:rsid w:val="00D82A67"/>
    <w:rsid w:val="00D831A3"/>
    <w:rsid w:val="00D97BE3"/>
    <w:rsid w:val="00DA3042"/>
    <w:rsid w:val="00DA319E"/>
    <w:rsid w:val="00DA3711"/>
    <w:rsid w:val="00DA6977"/>
    <w:rsid w:val="00DB26A0"/>
    <w:rsid w:val="00DC664C"/>
    <w:rsid w:val="00DD04AC"/>
    <w:rsid w:val="00DD2753"/>
    <w:rsid w:val="00DD46F3"/>
    <w:rsid w:val="00DD4862"/>
    <w:rsid w:val="00DE0D9C"/>
    <w:rsid w:val="00DE2A7D"/>
    <w:rsid w:val="00DE56F2"/>
    <w:rsid w:val="00DE5759"/>
    <w:rsid w:val="00DF116D"/>
    <w:rsid w:val="00DF220C"/>
    <w:rsid w:val="00DF7604"/>
    <w:rsid w:val="00E0467D"/>
    <w:rsid w:val="00E066E9"/>
    <w:rsid w:val="00E16A61"/>
    <w:rsid w:val="00E16FF7"/>
    <w:rsid w:val="00E1792C"/>
    <w:rsid w:val="00E21FA2"/>
    <w:rsid w:val="00E2245C"/>
    <w:rsid w:val="00E26D68"/>
    <w:rsid w:val="00E359A8"/>
    <w:rsid w:val="00E37457"/>
    <w:rsid w:val="00E41F38"/>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D40CB"/>
    <w:rsid w:val="00EE7A4C"/>
    <w:rsid w:val="00EF6D64"/>
    <w:rsid w:val="00EF727A"/>
    <w:rsid w:val="00F016C7"/>
    <w:rsid w:val="00F01A94"/>
    <w:rsid w:val="00F03AFE"/>
    <w:rsid w:val="00F07C52"/>
    <w:rsid w:val="00F12DEC"/>
    <w:rsid w:val="00F13FDA"/>
    <w:rsid w:val="00F1715C"/>
    <w:rsid w:val="00F17CC2"/>
    <w:rsid w:val="00F21E6B"/>
    <w:rsid w:val="00F255BC"/>
    <w:rsid w:val="00F310F8"/>
    <w:rsid w:val="00F34AE6"/>
    <w:rsid w:val="00F35939"/>
    <w:rsid w:val="00F36CE2"/>
    <w:rsid w:val="00F422D3"/>
    <w:rsid w:val="00F43D42"/>
    <w:rsid w:val="00F44D03"/>
    <w:rsid w:val="00F45607"/>
    <w:rsid w:val="00F46371"/>
    <w:rsid w:val="00F4722B"/>
    <w:rsid w:val="00F51870"/>
    <w:rsid w:val="00F51FD9"/>
    <w:rsid w:val="00F54432"/>
    <w:rsid w:val="00F566DC"/>
    <w:rsid w:val="00F65035"/>
    <w:rsid w:val="00F659EB"/>
    <w:rsid w:val="00F661C4"/>
    <w:rsid w:val="00F679DB"/>
    <w:rsid w:val="00F762A8"/>
    <w:rsid w:val="00F82B15"/>
    <w:rsid w:val="00F860C0"/>
    <w:rsid w:val="00F86BA6"/>
    <w:rsid w:val="00F95FBD"/>
    <w:rsid w:val="00FA5E56"/>
    <w:rsid w:val="00FB464D"/>
    <w:rsid w:val="00FB504B"/>
    <w:rsid w:val="00FB5F17"/>
    <w:rsid w:val="00FB6342"/>
    <w:rsid w:val="00FC2348"/>
    <w:rsid w:val="00FC3988"/>
    <w:rsid w:val="00FC6389"/>
    <w:rsid w:val="00FD1109"/>
    <w:rsid w:val="00FE023E"/>
    <w:rsid w:val="00FE30B6"/>
    <w:rsid w:val="00FE6AEC"/>
    <w:rsid w:val="00FF0B1F"/>
    <w:rsid w:val="00FF3A46"/>
    <w:rsid w:val="00FF4D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8EBA77"/>
  <w14:defaultImageDpi w14:val="32767"/>
  <w15:docId w15:val="{BC770C6A-71C4-435C-92A3-9C07DAEE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6C253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cf01">
    <w:name w:val="cf01"/>
    <w:basedOn w:val="Standardnpsmoodstavce"/>
    <w:rsid w:val="00B72B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7194">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854081169">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decodeEmail('zc!cerebil!tartsigam~atsop')" TargetMode="Externa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6.xml"/><Relationship Id="rId42" Type="http://schemas.openxmlformats.org/officeDocument/2006/relationships/footer" Target="footer21.xml"/><Relationship Id="rId47" Type="http://schemas.openxmlformats.org/officeDocument/2006/relationships/header" Target="header10.xml"/><Relationship Id="rId50"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header" Target="header7.xml"/><Relationship Id="rId46"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29" Type="http://schemas.openxmlformats.org/officeDocument/2006/relationships/footer" Target="footer12.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3.xml"/><Relationship Id="rId32" Type="http://schemas.openxmlformats.org/officeDocument/2006/relationships/footer" Target="footer14.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header" Target="header6.xml"/><Relationship Id="rId43" Type="http://schemas.openxmlformats.org/officeDocument/2006/relationships/footer" Target="footer22.xml"/><Relationship Id="rId48" Type="http://schemas.openxmlformats.org/officeDocument/2006/relationships/footer" Target="footer25.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F92FD352-5994-4D21-B0AC-ADF7629FB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C3A1CA-3F9B-4ED9-A137-17F5CC050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7204</Words>
  <Characters>42505</Characters>
  <Application>Microsoft Office Word</Application>
  <DocSecurity>0</DocSecurity>
  <Lines>354</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Klomfarová Jana, Ing.</dc:creator>
  <cp:lastModifiedBy>Klomfarová Jana, Ing.</cp:lastModifiedBy>
  <cp:revision>4</cp:revision>
  <cp:lastPrinted>2023-04-25T11:25:00Z</cp:lastPrinted>
  <dcterms:created xsi:type="dcterms:W3CDTF">2023-08-16T13:46:00Z</dcterms:created>
  <dcterms:modified xsi:type="dcterms:W3CDTF">2023-08-31T11:34:00Z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